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F0337">
      <w:pPr>
        <w:pStyle w:val="63"/>
        <w:spacing w:before="156" w:after="156" w:line="280" w:lineRule="exact"/>
        <w:ind w:left="741" w:leftChars="1" w:hanging="739" w:hangingChars="168"/>
        <w:jc w:val="center"/>
        <w:textAlignment w:val="baseline"/>
        <w:rPr>
          <w:rFonts w:ascii="Arial Narrow" w:hAnsi="Arial Narrow" w:cs="Arial Narrow"/>
          <w:sz w:val="44"/>
          <w:szCs w:val="44"/>
        </w:rPr>
      </w:pPr>
    </w:p>
    <w:p w14:paraId="5D970BB1">
      <w:pPr>
        <w:pStyle w:val="63"/>
        <w:spacing w:before="156" w:after="156" w:line="280" w:lineRule="exact"/>
        <w:ind w:left="741" w:leftChars="1" w:hanging="739" w:hangingChars="168"/>
        <w:jc w:val="center"/>
        <w:textAlignment w:val="baseline"/>
        <w:rPr>
          <w:rFonts w:ascii="Arial Narrow" w:hAnsi="Arial Narrow" w:cs="Arial Narrow"/>
          <w:sz w:val="44"/>
          <w:szCs w:val="44"/>
        </w:rPr>
      </w:pPr>
    </w:p>
    <w:p w14:paraId="1FF5B570">
      <w:pPr>
        <w:pStyle w:val="63"/>
        <w:spacing w:before="156" w:after="156" w:line="280" w:lineRule="exact"/>
        <w:ind w:left="741" w:leftChars="1" w:hanging="739" w:hangingChars="168"/>
        <w:jc w:val="center"/>
        <w:textAlignment w:val="baseline"/>
        <w:rPr>
          <w:rFonts w:ascii="Arial Narrow" w:hAnsi="Arial Narrow" w:cs="Arial Narrow"/>
          <w:sz w:val="44"/>
          <w:szCs w:val="44"/>
        </w:rPr>
      </w:pPr>
    </w:p>
    <w:p w14:paraId="71AD7772">
      <w:pPr>
        <w:pStyle w:val="63"/>
        <w:spacing w:before="156" w:after="156" w:line="280" w:lineRule="exact"/>
        <w:ind w:left="741" w:leftChars="1" w:hanging="739" w:hangingChars="168"/>
        <w:jc w:val="center"/>
        <w:textAlignment w:val="baseline"/>
        <w:rPr>
          <w:rFonts w:ascii="Arial Narrow" w:hAnsi="Arial Narrow" w:cs="Arial Narrow"/>
          <w:sz w:val="44"/>
          <w:szCs w:val="44"/>
        </w:rPr>
      </w:pPr>
    </w:p>
    <w:p w14:paraId="5E239EA5">
      <w:pPr>
        <w:pStyle w:val="19"/>
        <w:tabs>
          <w:tab w:val="right" w:leader="dot" w:pos="9890"/>
        </w:tabs>
        <w:snapToGrid w:val="0"/>
        <w:spacing w:line="360" w:lineRule="auto"/>
        <w:jc w:val="center"/>
        <w:textAlignment w:val="baseline"/>
        <w:rPr>
          <w:ins w:id="0" w:author="布衣" w:date="2026-01-19T13:47:43Z"/>
          <w:rFonts w:hint="default" w:ascii="Arial Narrow" w:hAnsi="Arial Narrow" w:cs="Arial Narrow"/>
          <w:b w:val="0"/>
          <w:bCs w:val="0"/>
          <w:sz w:val="44"/>
          <w:szCs w:val="44"/>
          <w:lang w:val="en-US" w:eastAsia="zh-CN"/>
        </w:rPr>
      </w:pPr>
      <w:r>
        <w:rPr>
          <w:rFonts w:hint="eastAsia" w:ascii="Arial Narrow" w:hAnsi="Arial Narrow" w:cs="Arial Narrow"/>
          <w:b w:val="0"/>
          <w:bCs w:val="0"/>
          <w:sz w:val="44"/>
          <w:szCs w:val="44"/>
          <w:lang w:val="en-US" w:eastAsia="zh-CN"/>
        </w:rPr>
        <w:t>广西天元锰业有限公司</w:t>
      </w:r>
    </w:p>
    <w:p w14:paraId="7CC7CD55">
      <w:pPr>
        <w:pStyle w:val="19"/>
        <w:tabs>
          <w:tab w:val="right" w:leader="dot" w:pos="9890"/>
        </w:tabs>
        <w:snapToGrid w:val="0"/>
        <w:spacing w:line="360" w:lineRule="auto"/>
        <w:jc w:val="center"/>
        <w:textAlignment w:val="baseline"/>
        <w:rPr>
          <w:rFonts w:hint="eastAsia" w:ascii="Arial Narrow" w:hAnsi="Arial Narrow" w:cs="Arial Narrow"/>
          <w:b w:val="0"/>
          <w:bCs w:val="0"/>
          <w:sz w:val="44"/>
          <w:szCs w:val="44"/>
        </w:rPr>
      </w:pPr>
      <w:r>
        <w:rPr>
          <w:rFonts w:hint="eastAsia" w:ascii="Arial Narrow" w:hAnsi="Arial Narrow" w:cs="Arial Narrow"/>
          <w:b w:val="0"/>
          <w:bCs w:val="0"/>
          <w:sz w:val="44"/>
          <w:szCs w:val="44"/>
        </w:rPr>
        <w:t>电动双梁起重机</w:t>
      </w:r>
    </w:p>
    <w:p w14:paraId="7998965C">
      <w:pPr>
        <w:rPr>
          <w:rFonts w:hint="eastAsia" w:ascii="Arial Narrow" w:hAnsi="Arial Narrow" w:cs="Arial Narrow"/>
          <w:b w:val="0"/>
          <w:bCs w:val="0"/>
          <w:sz w:val="44"/>
          <w:szCs w:val="44"/>
        </w:rPr>
      </w:pPr>
    </w:p>
    <w:p w14:paraId="03096E0A">
      <w:pPr>
        <w:pStyle w:val="2"/>
        <w:rPr>
          <w:rFonts w:hint="eastAsia" w:ascii="Arial Narrow" w:hAnsi="Arial Narrow" w:cs="Arial Narrow"/>
          <w:b w:val="0"/>
          <w:bCs w:val="0"/>
          <w:sz w:val="44"/>
          <w:szCs w:val="44"/>
        </w:rPr>
      </w:pPr>
    </w:p>
    <w:p w14:paraId="2F610F2E">
      <w:pPr>
        <w:pStyle w:val="4"/>
      </w:pPr>
    </w:p>
    <w:p w14:paraId="45E0D800"/>
    <w:p w14:paraId="6C1B4D49">
      <w:pPr>
        <w:pStyle w:val="19"/>
        <w:tabs>
          <w:tab w:val="right" w:leader="dot" w:pos="9890"/>
        </w:tabs>
        <w:snapToGrid w:val="0"/>
        <w:spacing w:line="360" w:lineRule="auto"/>
        <w:jc w:val="center"/>
        <w:textAlignment w:val="baseline"/>
        <w:rPr>
          <w:rFonts w:ascii="Arial Narrow" w:hAnsi="Arial Narrow" w:cs="Arial Narrow"/>
          <w:sz w:val="72"/>
          <w:szCs w:val="72"/>
        </w:rPr>
      </w:pPr>
      <w:r>
        <w:rPr>
          <w:rFonts w:ascii="Arial Narrow" w:hAnsi="Arial Narrow" w:cs="Arial Narrow"/>
          <w:sz w:val="72"/>
          <w:szCs w:val="72"/>
        </w:rPr>
        <w:t>技</w:t>
      </w:r>
    </w:p>
    <w:p w14:paraId="0493A260">
      <w:pPr>
        <w:pStyle w:val="19"/>
        <w:tabs>
          <w:tab w:val="right" w:leader="dot" w:pos="9890"/>
        </w:tabs>
        <w:snapToGrid w:val="0"/>
        <w:spacing w:line="360" w:lineRule="auto"/>
        <w:jc w:val="center"/>
        <w:textAlignment w:val="baseline"/>
        <w:rPr>
          <w:rFonts w:ascii="Arial Narrow" w:hAnsi="Arial Narrow" w:cs="Arial Narrow"/>
          <w:sz w:val="72"/>
          <w:szCs w:val="72"/>
        </w:rPr>
      </w:pPr>
      <w:r>
        <w:rPr>
          <w:rFonts w:ascii="Arial Narrow" w:hAnsi="Arial Narrow" w:cs="Arial Narrow"/>
          <w:sz w:val="72"/>
          <w:szCs w:val="72"/>
        </w:rPr>
        <w:t>术</w:t>
      </w:r>
    </w:p>
    <w:p w14:paraId="77D2D9AD">
      <w:pPr>
        <w:pStyle w:val="19"/>
        <w:tabs>
          <w:tab w:val="right" w:leader="dot" w:pos="9890"/>
        </w:tabs>
        <w:snapToGrid w:val="0"/>
        <w:spacing w:line="360" w:lineRule="auto"/>
        <w:jc w:val="center"/>
        <w:textAlignment w:val="baseline"/>
        <w:rPr>
          <w:rFonts w:ascii="Arial Narrow" w:hAnsi="Arial Narrow" w:cs="Arial Narrow"/>
          <w:sz w:val="72"/>
          <w:szCs w:val="72"/>
        </w:rPr>
      </w:pPr>
      <w:r>
        <w:rPr>
          <w:rFonts w:ascii="Arial Narrow" w:hAnsi="Arial Narrow" w:cs="Arial Narrow"/>
          <w:sz w:val="72"/>
          <w:szCs w:val="72"/>
        </w:rPr>
        <w:t>协</w:t>
      </w:r>
    </w:p>
    <w:p w14:paraId="1CBBBDDC">
      <w:pPr>
        <w:pStyle w:val="19"/>
        <w:tabs>
          <w:tab w:val="right" w:leader="dot" w:pos="9890"/>
        </w:tabs>
        <w:snapToGrid w:val="0"/>
        <w:spacing w:line="360" w:lineRule="auto"/>
        <w:jc w:val="center"/>
        <w:textAlignment w:val="baseline"/>
        <w:rPr>
          <w:rFonts w:ascii="Arial Narrow" w:hAnsi="Arial Narrow" w:cs="Arial Narrow"/>
          <w:sz w:val="52"/>
          <w:szCs w:val="52"/>
        </w:rPr>
      </w:pPr>
      <w:r>
        <w:rPr>
          <w:rFonts w:ascii="Arial Narrow" w:hAnsi="Arial Narrow" w:cs="Arial Narrow"/>
          <w:sz w:val="72"/>
          <w:szCs w:val="72"/>
        </w:rPr>
        <w:t>议</w:t>
      </w:r>
    </w:p>
    <w:p w14:paraId="4BDCF6BC">
      <w:pPr>
        <w:textAlignment w:val="baseline"/>
        <w:rPr>
          <w:rFonts w:ascii="Arial Narrow" w:hAnsi="Arial Narrow" w:cs="Arial Narrow"/>
          <w:b/>
          <w:sz w:val="32"/>
        </w:rPr>
      </w:pPr>
    </w:p>
    <w:p w14:paraId="413045BD">
      <w:pPr>
        <w:pStyle w:val="2"/>
        <w:rPr>
          <w:rFonts w:ascii="Arial Narrow" w:hAnsi="Arial Narrow" w:cs="Arial Narrow"/>
          <w:b/>
          <w:sz w:val="32"/>
        </w:rPr>
      </w:pPr>
    </w:p>
    <w:p w14:paraId="1D30EE49">
      <w:pPr>
        <w:pStyle w:val="4"/>
        <w:rPr>
          <w:rFonts w:ascii="Arial Narrow" w:hAnsi="Arial Narrow" w:cs="Arial Narrow"/>
          <w:b/>
          <w:sz w:val="32"/>
        </w:rPr>
      </w:pPr>
    </w:p>
    <w:p w14:paraId="5438449E">
      <w:pPr>
        <w:pStyle w:val="4"/>
        <w:rPr>
          <w:rFonts w:ascii="Arial Narrow" w:hAnsi="Arial Narrow" w:cs="Arial Narrow"/>
          <w:b/>
          <w:sz w:val="32"/>
        </w:rPr>
      </w:pPr>
    </w:p>
    <w:p w14:paraId="1F2E447E">
      <w:pPr>
        <w:tabs>
          <w:tab w:val="left" w:pos="851"/>
          <w:tab w:val="left" w:pos="1843"/>
        </w:tabs>
        <w:ind w:firstLine="1269" w:firstLineChars="395"/>
        <w:textAlignment w:val="baseline"/>
        <w:rPr>
          <w:rFonts w:ascii="Arial Narrow" w:hAnsi="Arial Narrow" w:cs="Arial Narrow"/>
          <w:b/>
          <w:sz w:val="32"/>
          <w:szCs w:val="32"/>
        </w:rPr>
      </w:pPr>
    </w:p>
    <w:p w14:paraId="4D037ADB">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卖方根据买方的要求，为买方供应</w:t>
      </w:r>
      <w:r>
        <w:rPr>
          <w:rFonts w:hint="eastAsia" w:cs="Arial" w:asciiTheme="minorEastAsia" w:hAnsiTheme="minorEastAsia" w:eastAsiaTheme="minorEastAsia"/>
          <w:szCs w:val="21"/>
          <w:lang w:val="en-US" w:eastAsia="zh-CN" w:bidi="ar"/>
        </w:rPr>
        <w:t>1</w:t>
      </w:r>
      <w:r>
        <w:rPr>
          <w:rFonts w:hint="eastAsia" w:cs="Arial" w:asciiTheme="minorEastAsia" w:hAnsiTheme="minorEastAsia" w:eastAsiaTheme="minorEastAsia"/>
          <w:szCs w:val="21"/>
          <w:lang w:bidi="ar"/>
        </w:rPr>
        <w:t>台电动双梁桥式起重机</w:t>
      </w:r>
      <w:r>
        <w:rPr>
          <w:rFonts w:hint="eastAsia" w:cs="Arial" w:asciiTheme="minorEastAsia" w:hAnsiTheme="minorEastAsia" w:eastAsiaTheme="minorEastAsia"/>
          <w:color w:val="auto"/>
          <w:szCs w:val="21"/>
          <w:u w:val="none"/>
          <w:lang w:val="en-US" w:eastAsia="zh-CN" w:bidi="ar"/>
        </w:rPr>
        <w:t>用于生产吊装使用</w:t>
      </w:r>
      <w:r>
        <w:rPr>
          <w:rFonts w:hint="eastAsia" w:cs="Arial" w:asciiTheme="minorEastAsia" w:hAnsiTheme="minorEastAsia" w:eastAsiaTheme="minorEastAsia"/>
          <w:szCs w:val="21"/>
          <w:lang w:bidi="ar"/>
        </w:rPr>
        <w:t>，具体技术要求如下：</w:t>
      </w:r>
    </w:p>
    <w:p w14:paraId="133E9EFD">
      <w:pPr>
        <w:pStyle w:val="10"/>
        <w:spacing w:line="460" w:lineRule="exact"/>
        <w:ind w:left="0" w:leftChars="0" w:firstLine="422"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一、总则</w:t>
      </w:r>
    </w:p>
    <w:p w14:paraId="013EB72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1.1 本技术范围中的使用范围，仅用于</w:t>
      </w:r>
      <w:r>
        <w:rPr>
          <w:rFonts w:hint="eastAsia" w:cs="Arial" w:asciiTheme="minorEastAsia" w:hAnsiTheme="minorEastAsia" w:eastAsiaTheme="minorEastAsia"/>
          <w:szCs w:val="21"/>
          <w:lang w:val="en-US" w:eastAsia="zh-CN" w:bidi="ar"/>
        </w:rPr>
        <w:t>本次</w:t>
      </w:r>
      <w:r>
        <w:rPr>
          <w:rFonts w:hint="eastAsia" w:cs="Arial" w:asciiTheme="minorEastAsia" w:hAnsiTheme="minorEastAsia" w:eastAsiaTheme="minorEastAsia"/>
          <w:szCs w:val="21"/>
          <w:lang w:bidi="ar"/>
        </w:rPr>
        <w:t>采购</w:t>
      </w:r>
      <w:r>
        <w:rPr>
          <w:rFonts w:hint="eastAsia" w:cs="Arial" w:asciiTheme="minorEastAsia" w:hAnsiTheme="minorEastAsia" w:eastAsiaTheme="minorEastAsia"/>
          <w:szCs w:val="21"/>
          <w:lang w:val="en-US" w:eastAsia="zh-CN" w:bidi="ar"/>
        </w:rPr>
        <w:t>的1</w:t>
      </w:r>
      <w:r>
        <w:rPr>
          <w:rFonts w:hint="eastAsia" w:cs="Arial" w:asciiTheme="minorEastAsia" w:hAnsiTheme="minorEastAsia" w:eastAsiaTheme="minorEastAsia"/>
          <w:szCs w:val="21"/>
          <w:lang w:bidi="ar"/>
        </w:rPr>
        <w:t>台电动双梁桥式起重机。</w:t>
      </w:r>
    </w:p>
    <w:p w14:paraId="51C6262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1.2 卖方保证提供符合本技术规范和有关最新工业标准的优质产品。</w:t>
      </w:r>
    </w:p>
    <w:p w14:paraId="30CD436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1.4 在签订合同之日后，买方有权提出因规范标准和规程发生变化而产生的一些补充要求，具体项目由双方共同商定,供方保证予以配合。</w:t>
      </w:r>
    </w:p>
    <w:p w14:paraId="0571E8AE">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1.5 本技术规范中所使用的标准如遇与需方所执行的标准发生矛盾时，按其中要求较高的标准执行。</w:t>
      </w:r>
    </w:p>
    <w:p w14:paraId="05C3DDBB">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1.6 本技术规范中的条款为订货合同的附件，与合同正文具有同等效力。</w:t>
      </w:r>
    </w:p>
    <w:p w14:paraId="4B0E54E9">
      <w:pPr>
        <w:pStyle w:val="10"/>
        <w:spacing w:line="460" w:lineRule="exact"/>
        <w:ind w:left="0" w:leftChars="0" w:firstLine="422"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二、技术标准</w:t>
      </w:r>
    </w:p>
    <w:p w14:paraId="5F696645">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2.1起重机设计制造应符合下列标准</w:t>
      </w:r>
    </w:p>
    <w:p w14:paraId="48FAC95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3811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《起重机设计规范》</w:t>
      </w:r>
    </w:p>
    <w:p w14:paraId="3AF1C12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GB 6067</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cs="Arial" w:asciiTheme="minorEastAsia" w:hAnsiTheme="minorEastAsia" w:eastAsiaTheme="minorEastAsia"/>
          <w:szCs w:val="21"/>
          <w:lang w:bidi="ar"/>
        </w:rPr>
        <w:t xml:space="preserve">    </w:t>
      </w:r>
      <w:r>
        <w:rPr>
          <w:rFonts w:hint="eastAsia" w:cs="Arial" w:asciiTheme="minorEastAsia" w:hAnsiTheme="minorEastAsia" w:eastAsiaTheme="minorEastAsia"/>
          <w:szCs w:val="21"/>
          <w:lang w:bidi="ar"/>
        </w:rPr>
        <w:t>《起重机械安全规程》</w:t>
      </w:r>
    </w:p>
    <w:p w14:paraId="44FCA7C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5905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《起重机试验规范和程序》</w:t>
      </w:r>
    </w:p>
    <w:p w14:paraId="03A4350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GB/T14405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《通用桥式起重机》</w:t>
      </w:r>
    </w:p>
    <w:p w14:paraId="7A976245">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GB/T14407</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《通用桥式和门式起重机司机室技术条件》</w:t>
      </w:r>
    </w:p>
    <w:p w14:paraId="5726182E">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GB 10183</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《桥式和门式起重机制造及轨道安装公差》</w:t>
      </w:r>
    </w:p>
    <w:p w14:paraId="55ADC05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GB 700</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《碳素结构钢》</w:t>
      </w:r>
    </w:p>
    <w:p w14:paraId="2365640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8918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《重要用途钢丝绳》</w:t>
      </w:r>
    </w:p>
    <w:p w14:paraId="3A7985D5">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5972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《起重机械用钢丝绳检验和报废实用规范》</w:t>
      </w:r>
    </w:p>
    <w:p w14:paraId="7D90459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8923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 xml:space="preserve">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《涂装前钢材表面锈蚀等级和除锈等级》</w:t>
      </w:r>
    </w:p>
    <w:p w14:paraId="2DEEE06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GB 9286    </w:t>
      </w:r>
      <w:r>
        <w:rPr>
          <w:rFonts w:hint="eastAsia" w:cs="Arial" w:asciiTheme="minorEastAsia" w:hAnsiTheme="minorEastAsia" w:eastAsiaTheme="minorEastAsia"/>
          <w:szCs w:val="21"/>
          <w:lang w:bidi="ar"/>
        </w:rPr>
        <w:tab/>
      </w:r>
      <w:r>
        <w:rPr>
          <w:rFonts w:cs="Arial" w:asciiTheme="minorEastAsia" w:hAnsiTheme="minorEastAsia" w:eastAsiaTheme="minorEastAsia"/>
          <w:szCs w:val="21"/>
          <w:lang w:bidi="ar"/>
        </w:rPr>
        <w:t xml:space="preserve">    </w:t>
      </w:r>
      <w:r>
        <w:rPr>
          <w:rFonts w:hint="eastAsia" w:cs="Arial" w:asciiTheme="minorEastAsia" w:hAnsiTheme="minorEastAsia" w:eastAsiaTheme="minorEastAsia"/>
          <w:szCs w:val="21"/>
          <w:lang w:bidi="ar"/>
        </w:rPr>
        <w:t>《色漆和清漆漆膜的规划试验》</w:t>
      </w:r>
    </w:p>
    <w:p w14:paraId="2AD7BC8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JB 4315   </w:t>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《起重机电控设备》</w:t>
      </w:r>
    </w:p>
    <w:p w14:paraId="741D379D">
      <w:pPr>
        <w:pStyle w:val="10"/>
        <w:spacing w:line="460" w:lineRule="exact"/>
        <w:ind w:left="0" w:leftChars="0" w:firstLine="422"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三、供货范围</w:t>
      </w:r>
    </w:p>
    <w:p w14:paraId="3CF402A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3.1提供</w:t>
      </w:r>
      <w:r>
        <w:rPr>
          <w:rFonts w:hint="eastAsia" w:cs="Arial" w:asciiTheme="minorEastAsia" w:hAnsiTheme="minorEastAsia" w:eastAsiaTheme="minorEastAsia"/>
          <w:szCs w:val="21"/>
          <w:lang w:val="en-US" w:eastAsia="zh-CN" w:bidi="ar"/>
        </w:rPr>
        <w:t>A-B轴</w:t>
      </w:r>
      <w:r>
        <w:rPr>
          <w:rFonts w:hint="eastAsia" w:cs="Arial" w:asciiTheme="minorEastAsia" w:hAnsiTheme="minorEastAsia" w:eastAsiaTheme="minorEastAsia"/>
          <w:szCs w:val="21"/>
          <w:lang w:bidi="ar"/>
        </w:rPr>
        <w:t>，</w:t>
      </w:r>
      <w:r>
        <w:rPr>
          <w:rFonts w:hint="eastAsia" w:cs="Arial" w:asciiTheme="minorEastAsia" w:hAnsiTheme="minorEastAsia" w:eastAsiaTheme="minorEastAsia"/>
          <w:szCs w:val="21"/>
          <w:lang w:val="en-US" w:eastAsia="zh-CN" w:bidi="ar"/>
        </w:rPr>
        <w:t>浇铸跨行车一台，</w:t>
      </w:r>
      <w:r>
        <w:rPr>
          <w:rFonts w:hint="eastAsia" w:cs="Arial" w:asciiTheme="minorEastAsia" w:hAnsiTheme="minorEastAsia" w:eastAsiaTheme="minorEastAsia"/>
          <w:szCs w:val="21"/>
          <w:lang w:bidi="ar"/>
        </w:rPr>
        <w:t>跨度为2</w:t>
      </w:r>
      <w:r>
        <w:rPr>
          <w:rFonts w:hint="eastAsia" w:cs="Arial" w:asciiTheme="minorEastAsia" w:hAnsiTheme="minorEastAsia" w:eastAsiaTheme="minorEastAsia"/>
          <w:szCs w:val="21"/>
          <w:lang w:val="en-US" w:eastAsia="zh-CN" w:bidi="ar"/>
        </w:rPr>
        <w:t>2.5</w:t>
      </w:r>
      <w:r>
        <w:rPr>
          <w:rFonts w:hint="eastAsia" w:cs="Arial" w:asciiTheme="minorEastAsia" w:hAnsiTheme="minorEastAsia" w:eastAsiaTheme="minorEastAsia"/>
          <w:szCs w:val="21"/>
          <w:lang w:bidi="ar"/>
        </w:rPr>
        <w:t>m,起重量为5t双梁桥式起重机</w:t>
      </w:r>
      <w:r>
        <w:rPr>
          <w:rFonts w:hint="eastAsia" w:cs="Arial" w:asciiTheme="minorEastAsia" w:hAnsiTheme="minorEastAsia" w:eastAsiaTheme="minorEastAsia"/>
          <w:szCs w:val="21"/>
          <w:lang w:val="en-US" w:eastAsia="zh-CN" w:bidi="ar"/>
        </w:rPr>
        <w:t>1</w:t>
      </w:r>
      <w:r>
        <w:rPr>
          <w:rFonts w:hint="eastAsia" w:cs="Arial" w:asciiTheme="minorEastAsia" w:hAnsiTheme="minorEastAsia" w:eastAsiaTheme="minorEastAsia"/>
          <w:szCs w:val="21"/>
          <w:lang w:bidi="ar"/>
        </w:rPr>
        <w:t>台；</w:t>
      </w:r>
    </w:p>
    <w:p w14:paraId="39B76C5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3.2包括供货、运输、安装及保证设备正常运行所需的检测</w:t>
      </w:r>
      <w:r>
        <w:rPr>
          <w:rFonts w:hint="eastAsia" w:cs="Arial" w:asciiTheme="minorEastAsia" w:hAnsiTheme="minorEastAsia" w:eastAsiaTheme="minorEastAsia"/>
          <w:szCs w:val="21"/>
          <w:lang w:val="en-US" w:eastAsia="zh-CN" w:bidi="ar"/>
        </w:rPr>
        <w:t>报检</w:t>
      </w:r>
      <w:r>
        <w:rPr>
          <w:rFonts w:hint="eastAsia" w:cs="Arial" w:asciiTheme="minorEastAsia" w:hAnsiTheme="minorEastAsia" w:eastAsiaTheme="minorEastAsia"/>
          <w:szCs w:val="21"/>
          <w:lang w:bidi="ar"/>
        </w:rPr>
        <w:t>等。</w:t>
      </w:r>
    </w:p>
    <w:p w14:paraId="12086BCD">
      <w:pPr>
        <w:pStyle w:val="10"/>
        <w:spacing w:line="460" w:lineRule="exact"/>
        <w:ind w:left="0" w:leftChars="0" w:firstLine="422"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四、技术参数</w:t>
      </w:r>
    </w:p>
    <w:p w14:paraId="76C794A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val="en-US" w:eastAsia="zh-CN" w:bidi="ar"/>
        </w:rPr>
        <w:t>4.1</w:t>
      </w:r>
      <w:r>
        <w:rPr>
          <w:rFonts w:hint="eastAsia" w:cs="Arial" w:asciiTheme="minorEastAsia" w:hAnsiTheme="minorEastAsia" w:eastAsiaTheme="minorEastAsia"/>
          <w:szCs w:val="21"/>
          <w:lang w:bidi="ar"/>
        </w:rPr>
        <w:t>双梁桥式起重机技术参数</w:t>
      </w:r>
    </w:p>
    <w:tbl>
      <w:tblPr>
        <w:tblStyle w:val="25"/>
        <w:tblW w:w="9195" w:type="dxa"/>
        <w:jc w:val="center"/>
        <w:tblLayout w:type="fixed"/>
        <w:tblCellMar>
          <w:top w:w="0" w:type="dxa"/>
          <w:left w:w="0" w:type="dxa"/>
          <w:bottom w:w="0" w:type="dxa"/>
          <w:right w:w="0" w:type="dxa"/>
        </w:tblCellMar>
      </w:tblPr>
      <w:tblGrid>
        <w:gridCol w:w="426"/>
        <w:gridCol w:w="1701"/>
        <w:gridCol w:w="2308"/>
        <w:gridCol w:w="470"/>
        <w:gridCol w:w="1960"/>
        <w:gridCol w:w="2330"/>
      </w:tblGrid>
      <w:tr w14:paraId="2B0357A6">
        <w:tblPrEx>
          <w:tblCellMar>
            <w:top w:w="0" w:type="dxa"/>
            <w:left w:w="0" w:type="dxa"/>
            <w:bottom w:w="0" w:type="dxa"/>
            <w:right w:w="0" w:type="dxa"/>
          </w:tblCellMar>
        </w:tblPrEx>
        <w:trPr>
          <w:trHeight w:val="386" w:hRule="atLeast"/>
          <w:jc w:val="center"/>
        </w:trPr>
        <w:tc>
          <w:tcPr>
            <w:tcW w:w="426" w:type="dxa"/>
            <w:tcBorders>
              <w:top w:val="single" w:color="auto" w:sz="8" w:space="0"/>
              <w:left w:val="single" w:color="auto" w:sz="8" w:space="0"/>
              <w:bottom w:val="single" w:color="auto" w:sz="4" w:space="0"/>
              <w:right w:val="single" w:color="auto" w:sz="4" w:space="0"/>
            </w:tcBorders>
            <w:vAlign w:val="center"/>
          </w:tcPr>
          <w:p w14:paraId="34155EBD">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w:t>
            </w:r>
          </w:p>
        </w:tc>
        <w:tc>
          <w:tcPr>
            <w:tcW w:w="1701" w:type="dxa"/>
            <w:tcBorders>
              <w:top w:val="single" w:color="auto" w:sz="8" w:space="0"/>
              <w:left w:val="nil"/>
              <w:bottom w:val="single" w:color="auto" w:sz="4" w:space="0"/>
              <w:right w:val="single" w:color="auto" w:sz="4" w:space="0"/>
            </w:tcBorders>
            <w:vAlign w:val="center"/>
          </w:tcPr>
          <w:p w14:paraId="3DE65676">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起重机型式</w:t>
            </w:r>
          </w:p>
        </w:tc>
        <w:tc>
          <w:tcPr>
            <w:tcW w:w="2308" w:type="dxa"/>
            <w:tcBorders>
              <w:top w:val="single" w:color="auto" w:sz="8" w:space="0"/>
              <w:left w:val="nil"/>
              <w:bottom w:val="single" w:color="auto" w:sz="4" w:space="0"/>
              <w:right w:val="double" w:color="auto" w:sz="4" w:space="0"/>
            </w:tcBorders>
            <w:vAlign w:val="center"/>
          </w:tcPr>
          <w:p w14:paraId="1BDCEA60">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电动双梁桥式起重机</w:t>
            </w:r>
          </w:p>
        </w:tc>
        <w:tc>
          <w:tcPr>
            <w:tcW w:w="470" w:type="dxa"/>
            <w:tcBorders>
              <w:top w:val="single" w:color="auto" w:sz="8" w:space="0"/>
              <w:left w:val="double" w:color="auto" w:sz="4" w:space="0"/>
              <w:bottom w:val="single" w:color="auto" w:sz="4" w:space="0"/>
              <w:right w:val="single" w:color="auto" w:sz="4" w:space="0"/>
            </w:tcBorders>
            <w:shd w:val="clear" w:color="auto" w:fill="auto"/>
            <w:vAlign w:val="center"/>
          </w:tcPr>
          <w:p w14:paraId="7B5E757E">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1</w:t>
            </w:r>
            <w:r>
              <w:rPr>
                <w:rFonts w:hint="eastAsia" w:cs="Arial" w:asciiTheme="minorEastAsia" w:hAnsiTheme="minorEastAsia" w:eastAsiaTheme="minorEastAsia"/>
                <w:szCs w:val="21"/>
                <w:lang w:val="en-US" w:eastAsia="zh-CN" w:bidi="ar"/>
              </w:rPr>
              <w:t>1</w:t>
            </w:r>
          </w:p>
        </w:tc>
        <w:tc>
          <w:tcPr>
            <w:tcW w:w="1960" w:type="dxa"/>
            <w:tcBorders>
              <w:top w:val="single" w:color="auto" w:sz="8" w:space="0"/>
              <w:left w:val="nil"/>
              <w:bottom w:val="single" w:color="auto" w:sz="4" w:space="0"/>
              <w:right w:val="single" w:color="auto" w:sz="4" w:space="0"/>
            </w:tcBorders>
            <w:shd w:val="clear" w:color="auto" w:fill="auto"/>
            <w:vAlign w:val="center"/>
          </w:tcPr>
          <w:p w14:paraId="3AD0B3D7">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吊</w:t>
            </w:r>
            <w:r>
              <w:rPr>
                <w:rFonts w:hint="eastAsia" w:cs="Arial" w:asciiTheme="minorEastAsia" w:hAnsiTheme="minorEastAsia" w:eastAsiaTheme="minorEastAsia"/>
                <w:szCs w:val="21"/>
                <w:lang w:bidi="ar"/>
              </w:rPr>
              <w:t>钩调速方式</w:t>
            </w:r>
          </w:p>
        </w:tc>
        <w:tc>
          <w:tcPr>
            <w:tcW w:w="2330" w:type="dxa"/>
            <w:tcBorders>
              <w:top w:val="single" w:color="auto" w:sz="8" w:space="0"/>
              <w:left w:val="nil"/>
              <w:bottom w:val="single" w:color="auto" w:sz="4" w:space="0"/>
              <w:right w:val="single" w:color="auto" w:sz="8" w:space="0"/>
            </w:tcBorders>
            <w:shd w:val="clear" w:color="auto" w:fill="auto"/>
            <w:vAlign w:val="center"/>
          </w:tcPr>
          <w:p w14:paraId="722D6BFC">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定子调压</w:t>
            </w:r>
          </w:p>
        </w:tc>
      </w:tr>
      <w:tr w14:paraId="646366C1">
        <w:tblPrEx>
          <w:tblCellMar>
            <w:top w:w="0" w:type="dxa"/>
            <w:left w:w="0" w:type="dxa"/>
            <w:bottom w:w="0" w:type="dxa"/>
            <w:right w:w="0" w:type="dxa"/>
          </w:tblCellMar>
        </w:tblPrEx>
        <w:trPr>
          <w:trHeight w:val="386" w:hRule="atLeast"/>
          <w:jc w:val="center"/>
        </w:trPr>
        <w:tc>
          <w:tcPr>
            <w:tcW w:w="426" w:type="dxa"/>
            <w:tcBorders>
              <w:top w:val="nil"/>
              <w:left w:val="single" w:color="auto" w:sz="8" w:space="0"/>
              <w:bottom w:val="single" w:color="auto" w:sz="4" w:space="0"/>
              <w:right w:val="single" w:color="auto" w:sz="4" w:space="0"/>
            </w:tcBorders>
            <w:vAlign w:val="center"/>
          </w:tcPr>
          <w:p w14:paraId="21B53070">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w:t>
            </w:r>
          </w:p>
        </w:tc>
        <w:tc>
          <w:tcPr>
            <w:tcW w:w="1701" w:type="dxa"/>
            <w:tcBorders>
              <w:top w:val="nil"/>
              <w:left w:val="nil"/>
              <w:bottom w:val="single" w:color="auto" w:sz="4" w:space="0"/>
              <w:right w:val="single" w:color="auto" w:sz="4" w:space="0"/>
            </w:tcBorders>
            <w:vAlign w:val="center"/>
          </w:tcPr>
          <w:p w14:paraId="6BA5E5EE">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安装位置</w:t>
            </w:r>
          </w:p>
        </w:tc>
        <w:tc>
          <w:tcPr>
            <w:tcW w:w="2308" w:type="dxa"/>
            <w:tcBorders>
              <w:top w:val="nil"/>
              <w:left w:val="nil"/>
              <w:bottom w:val="single" w:color="auto" w:sz="4" w:space="0"/>
              <w:right w:val="double" w:color="auto" w:sz="4" w:space="0"/>
            </w:tcBorders>
            <w:vAlign w:val="center"/>
          </w:tcPr>
          <w:p w14:paraId="7C4C07C3">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原有车间电动</w:t>
            </w:r>
            <w:r>
              <w:rPr>
                <w:rFonts w:hint="eastAsia" w:cs="Arial" w:asciiTheme="minorEastAsia" w:hAnsiTheme="minorEastAsia" w:eastAsiaTheme="minorEastAsia"/>
                <w:szCs w:val="21"/>
                <w:lang w:val="en-US" w:eastAsia="zh-CN" w:bidi="ar"/>
              </w:rPr>
              <w:t>单</w:t>
            </w:r>
            <w:r>
              <w:rPr>
                <w:rFonts w:hint="eastAsia" w:cs="Arial" w:asciiTheme="minorEastAsia" w:hAnsiTheme="minorEastAsia" w:eastAsiaTheme="minorEastAsia"/>
                <w:szCs w:val="21"/>
                <w:lang w:bidi="ar"/>
              </w:rPr>
              <w:t>梁桥式起重机梁（轨道利旧）</w:t>
            </w:r>
          </w:p>
        </w:tc>
        <w:tc>
          <w:tcPr>
            <w:tcW w:w="470" w:type="dxa"/>
            <w:tcBorders>
              <w:top w:val="nil"/>
              <w:left w:val="double" w:color="auto" w:sz="4" w:space="0"/>
              <w:bottom w:val="single" w:color="auto" w:sz="4" w:space="0"/>
              <w:right w:val="single" w:color="auto" w:sz="4" w:space="0"/>
            </w:tcBorders>
            <w:shd w:val="clear" w:color="auto" w:fill="auto"/>
            <w:vAlign w:val="center"/>
          </w:tcPr>
          <w:p w14:paraId="4AC42145">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1</w:t>
            </w:r>
            <w:r>
              <w:rPr>
                <w:rFonts w:hint="eastAsia" w:cs="Arial" w:asciiTheme="minorEastAsia" w:hAnsiTheme="minorEastAsia" w:eastAsiaTheme="minorEastAsia"/>
                <w:szCs w:val="21"/>
                <w:lang w:val="en-US" w:eastAsia="zh-CN" w:bidi="ar"/>
              </w:rPr>
              <w:t>2</w:t>
            </w:r>
          </w:p>
        </w:tc>
        <w:tc>
          <w:tcPr>
            <w:tcW w:w="1960" w:type="dxa"/>
            <w:tcBorders>
              <w:top w:val="nil"/>
              <w:left w:val="nil"/>
              <w:bottom w:val="single" w:color="auto" w:sz="4" w:space="0"/>
              <w:right w:val="single" w:color="auto" w:sz="4" w:space="0"/>
            </w:tcBorders>
            <w:shd w:val="clear" w:color="auto" w:fill="auto"/>
            <w:vAlign w:val="center"/>
          </w:tcPr>
          <w:p w14:paraId="3C847935">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大车调速方式</w:t>
            </w:r>
          </w:p>
        </w:tc>
        <w:tc>
          <w:tcPr>
            <w:tcW w:w="2330" w:type="dxa"/>
            <w:tcBorders>
              <w:top w:val="nil"/>
              <w:left w:val="nil"/>
              <w:bottom w:val="single" w:color="auto" w:sz="4" w:space="0"/>
              <w:right w:val="single" w:color="auto" w:sz="8" w:space="0"/>
            </w:tcBorders>
            <w:shd w:val="clear" w:color="auto" w:fill="auto"/>
            <w:vAlign w:val="center"/>
          </w:tcPr>
          <w:p w14:paraId="53CDEC1C">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变频调速</w:t>
            </w:r>
          </w:p>
        </w:tc>
      </w:tr>
      <w:tr w14:paraId="6DB03AFB">
        <w:tblPrEx>
          <w:tblCellMar>
            <w:top w:w="0" w:type="dxa"/>
            <w:left w:w="0" w:type="dxa"/>
            <w:bottom w:w="0" w:type="dxa"/>
            <w:right w:w="0" w:type="dxa"/>
          </w:tblCellMar>
        </w:tblPrEx>
        <w:trPr>
          <w:trHeight w:val="386" w:hRule="atLeast"/>
          <w:jc w:val="center"/>
        </w:trPr>
        <w:tc>
          <w:tcPr>
            <w:tcW w:w="426" w:type="dxa"/>
            <w:tcBorders>
              <w:top w:val="nil"/>
              <w:left w:val="single" w:color="auto" w:sz="8" w:space="0"/>
              <w:bottom w:val="single" w:color="auto" w:sz="4" w:space="0"/>
              <w:right w:val="single" w:color="auto" w:sz="4" w:space="0"/>
            </w:tcBorders>
            <w:vAlign w:val="center"/>
          </w:tcPr>
          <w:p w14:paraId="201E545F">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w:t>
            </w:r>
          </w:p>
        </w:tc>
        <w:tc>
          <w:tcPr>
            <w:tcW w:w="1701" w:type="dxa"/>
            <w:tcBorders>
              <w:top w:val="nil"/>
              <w:left w:val="nil"/>
              <w:bottom w:val="single" w:color="auto" w:sz="4" w:space="0"/>
              <w:right w:val="single" w:color="auto" w:sz="4" w:space="0"/>
            </w:tcBorders>
            <w:vAlign w:val="center"/>
          </w:tcPr>
          <w:p w14:paraId="0658A39A">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额定起重量</w:t>
            </w:r>
          </w:p>
        </w:tc>
        <w:tc>
          <w:tcPr>
            <w:tcW w:w="2308" w:type="dxa"/>
            <w:tcBorders>
              <w:top w:val="nil"/>
              <w:left w:val="nil"/>
              <w:bottom w:val="single" w:color="auto" w:sz="4" w:space="0"/>
              <w:right w:val="double" w:color="auto" w:sz="4" w:space="0"/>
            </w:tcBorders>
            <w:vAlign w:val="center"/>
          </w:tcPr>
          <w:p w14:paraId="74D5C81C">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5t</w:t>
            </w:r>
          </w:p>
        </w:tc>
        <w:tc>
          <w:tcPr>
            <w:tcW w:w="470" w:type="dxa"/>
            <w:tcBorders>
              <w:top w:val="nil"/>
              <w:left w:val="double" w:color="auto" w:sz="4" w:space="0"/>
              <w:bottom w:val="single" w:color="auto" w:sz="4" w:space="0"/>
              <w:right w:val="single" w:color="auto" w:sz="4" w:space="0"/>
            </w:tcBorders>
            <w:shd w:val="clear" w:color="auto" w:fill="auto"/>
            <w:vAlign w:val="center"/>
          </w:tcPr>
          <w:p w14:paraId="4EE12BA7">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1</w:t>
            </w:r>
            <w:r>
              <w:rPr>
                <w:rFonts w:hint="eastAsia" w:cs="Arial" w:asciiTheme="minorEastAsia" w:hAnsiTheme="minorEastAsia" w:eastAsiaTheme="minorEastAsia"/>
                <w:szCs w:val="21"/>
                <w:lang w:val="en-US" w:eastAsia="zh-CN" w:bidi="ar"/>
              </w:rPr>
              <w:t>3</w:t>
            </w:r>
          </w:p>
        </w:tc>
        <w:tc>
          <w:tcPr>
            <w:tcW w:w="1960" w:type="dxa"/>
            <w:tcBorders>
              <w:top w:val="nil"/>
              <w:left w:val="nil"/>
              <w:bottom w:val="single" w:color="auto" w:sz="4" w:space="0"/>
              <w:right w:val="single" w:color="auto" w:sz="4" w:space="0"/>
            </w:tcBorders>
            <w:shd w:val="clear" w:color="auto" w:fill="auto"/>
            <w:vAlign w:val="center"/>
          </w:tcPr>
          <w:p w14:paraId="6445C74E">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小车调速方式</w:t>
            </w:r>
          </w:p>
        </w:tc>
        <w:tc>
          <w:tcPr>
            <w:tcW w:w="2330" w:type="dxa"/>
            <w:tcBorders>
              <w:top w:val="nil"/>
              <w:left w:val="nil"/>
              <w:bottom w:val="single" w:color="auto" w:sz="4" w:space="0"/>
              <w:right w:val="single" w:color="auto" w:sz="8" w:space="0"/>
            </w:tcBorders>
            <w:shd w:val="clear" w:color="auto" w:fill="auto"/>
            <w:vAlign w:val="center"/>
          </w:tcPr>
          <w:p w14:paraId="24A66955">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变频调速</w:t>
            </w:r>
          </w:p>
        </w:tc>
      </w:tr>
      <w:tr w14:paraId="67728A87">
        <w:tblPrEx>
          <w:tblCellMar>
            <w:top w:w="0" w:type="dxa"/>
            <w:left w:w="0" w:type="dxa"/>
            <w:bottom w:w="0" w:type="dxa"/>
            <w:right w:w="0" w:type="dxa"/>
          </w:tblCellMar>
        </w:tblPrEx>
        <w:trPr>
          <w:trHeight w:val="90" w:hRule="atLeast"/>
          <w:jc w:val="center"/>
        </w:trPr>
        <w:tc>
          <w:tcPr>
            <w:tcW w:w="426" w:type="dxa"/>
            <w:tcBorders>
              <w:top w:val="nil"/>
              <w:left w:val="single" w:color="auto" w:sz="8" w:space="0"/>
              <w:bottom w:val="single" w:color="auto" w:sz="4" w:space="0"/>
              <w:right w:val="single" w:color="auto" w:sz="4" w:space="0"/>
            </w:tcBorders>
            <w:vAlign w:val="center"/>
          </w:tcPr>
          <w:p w14:paraId="06CE7F44">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w:t>
            </w:r>
          </w:p>
        </w:tc>
        <w:tc>
          <w:tcPr>
            <w:tcW w:w="1701" w:type="dxa"/>
            <w:tcBorders>
              <w:top w:val="nil"/>
              <w:left w:val="nil"/>
              <w:bottom w:val="single" w:color="auto" w:sz="4" w:space="0"/>
              <w:right w:val="single" w:color="auto" w:sz="4" w:space="0"/>
            </w:tcBorders>
            <w:vAlign w:val="center"/>
          </w:tcPr>
          <w:p w14:paraId="029EDC39">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跨度</w:t>
            </w:r>
          </w:p>
        </w:tc>
        <w:tc>
          <w:tcPr>
            <w:tcW w:w="2308" w:type="dxa"/>
            <w:tcBorders>
              <w:top w:val="nil"/>
              <w:left w:val="nil"/>
              <w:bottom w:val="single" w:color="auto" w:sz="4" w:space="0"/>
              <w:right w:val="double" w:color="auto" w:sz="4" w:space="0"/>
            </w:tcBorders>
            <w:vAlign w:val="center"/>
          </w:tcPr>
          <w:p w14:paraId="46B8921A">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S=22.5m</w:t>
            </w:r>
          </w:p>
        </w:tc>
        <w:tc>
          <w:tcPr>
            <w:tcW w:w="470" w:type="dxa"/>
            <w:tcBorders>
              <w:top w:val="nil"/>
              <w:left w:val="double" w:color="auto" w:sz="4" w:space="0"/>
              <w:bottom w:val="single" w:color="auto" w:sz="4" w:space="0"/>
              <w:right w:val="single" w:color="auto" w:sz="4" w:space="0"/>
            </w:tcBorders>
            <w:shd w:val="clear" w:color="auto" w:fill="auto"/>
            <w:vAlign w:val="center"/>
          </w:tcPr>
          <w:p w14:paraId="21DC714E">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1</w:t>
            </w:r>
            <w:r>
              <w:rPr>
                <w:rFonts w:hint="eastAsia" w:cs="Arial" w:asciiTheme="minorEastAsia" w:hAnsiTheme="minorEastAsia" w:eastAsiaTheme="minorEastAsia"/>
                <w:szCs w:val="21"/>
                <w:lang w:val="en-US" w:eastAsia="zh-CN" w:bidi="ar"/>
              </w:rPr>
              <w:t>4</w:t>
            </w:r>
          </w:p>
        </w:tc>
        <w:tc>
          <w:tcPr>
            <w:tcW w:w="1960" w:type="dxa"/>
            <w:tcBorders>
              <w:top w:val="nil"/>
              <w:left w:val="nil"/>
              <w:bottom w:val="single" w:color="auto" w:sz="4" w:space="0"/>
              <w:right w:val="single" w:color="auto" w:sz="4" w:space="0"/>
            </w:tcBorders>
            <w:shd w:val="clear" w:color="auto" w:fill="auto"/>
            <w:vAlign w:val="center"/>
          </w:tcPr>
          <w:p w14:paraId="036DB49D">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环境温度</w:t>
            </w:r>
          </w:p>
        </w:tc>
        <w:tc>
          <w:tcPr>
            <w:tcW w:w="2330" w:type="dxa"/>
            <w:tcBorders>
              <w:top w:val="nil"/>
              <w:left w:val="nil"/>
              <w:bottom w:val="single" w:color="auto" w:sz="4" w:space="0"/>
              <w:right w:val="single" w:color="auto" w:sz="8" w:space="0"/>
            </w:tcBorders>
            <w:shd w:val="clear" w:color="auto" w:fill="auto"/>
            <w:vAlign w:val="center"/>
          </w:tcPr>
          <w:p w14:paraId="7C2131A5">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0</w:t>
            </w:r>
            <w:r>
              <w:rPr>
                <w:rFonts w:hint="eastAsia" w:cs="Arial" w:asciiTheme="minorEastAsia" w:hAnsiTheme="minorEastAsia" w:eastAsiaTheme="minorEastAsia"/>
                <w:szCs w:val="21"/>
                <w:lang w:bidi="ar"/>
              </w:rPr>
              <w:t>~60℃</w:t>
            </w:r>
          </w:p>
        </w:tc>
      </w:tr>
      <w:tr w14:paraId="18EB70FB">
        <w:tblPrEx>
          <w:tblCellMar>
            <w:top w:w="0" w:type="dxa"/>
            <w:left w:w="0" w:type="dxa"/>
            <w:bottom w:w="0" w:type="dxa"/>
            <w:right w:w="0" w:type="dxa"/>
          </w:tblCellMar>
        </w:tblPrEx>
        <w:trPr>
          <w:trHeight w:val="386" w:hRule="atLeast"/>
          <w:jc w:val="center"/>
        </w:trPr>
        <w:tc>
          <w:tcPr>
            <w:tcW w:w="426" w:type="dxa"/>
            <w:tcBorders>
              <w:top w:val="nil"/>
              <w:left w:val="single" w:color="auto" w:sz="8" w:space="0"/>
              <w:bottom w:val="single" w:color="auto" w:sz="4" w:space="0"/>
              <w:right w:val="single" w:color="auto" w:sz="4" w:space="0"/>
            </w:tcBorders>
            <w:vAlign w:val="center"/>
          </w:tcPr>
          <w:p w14:paraId="3C89166E">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w:t>
            </w:r>
          </w:p>
        </w:tc>
        <w:tc>
          <w:tcPr>
            <w:tcW w:w="1701" w:type="dxa"/>
            <w:tcBorders>
              <w:top w:val="nil"/>
              <w:left w:val="nil"/>
              <w:bottom w:val="single" w:color="auto" w:sz="4" w:space="0"/>
              <w:right w:val="single" w:color="auto" w:sz="4" w:space="0"/>
            </w:tcBorders>
            <w:vAlign w:val="center"/>
          </w:tcPr>
          <w:p w14:paraId="0F63F470">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轨面标高</w:t>
            </w:r>
          </w:p>
        </w:tc>
        <w:tc>
          <w:tcPr>
            <w:tcW w:w="2308" w:type="dxa"/>
            <w:tcBorders>
              <w:top w:val="nil"/>
              <w:left w:val="nil"/>
              <w:bottom w:val="single" w:color="auto" w:sz="4" w:space="0"/>
              <w:right w:val="double" w:color="auto" w:sz="4" w:space="0"/>
            </w:tcBorders>
            <w:vAlign w:val="center"/>
          </w:tcPr>
          <w:p w14:paraId="6DBE61B0">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根据原电动</w:t>
            </w:r>
            <w:r>
              <w:rPr>
                <w:rFonts w:hint="eastAsia" w:cs="Arial" w:asciiTheme="minorEastAsia" w:hAnsiTheme="minorEastAsia" w:eastAsiaTheme="minorEastAsia"/>
                <w:szCs w:val="21"/>
                <w:lang w:val="en-US" w:eastAsia="zh-CN" w:bidi="ar"/>
              </w:rPr>
              <w:t>单</w:t>
            </w:r>
            <w:r>
              <w:rPr>
                <w:rFonts w:hint="eastAsia" w:cs="Arial" w:asciiTheme="minorEastAsia" w:hAnsiTheme="minorEastAsia" w:eastAsiaTheme="minorEastAsia"/>
                <w:szCs w:val="21"/>
                <w:lang w:bidi="ar"/>
              </w:rPr>
              <w:t>梁桥式起重机梁轨道确定</w:t>
            </w:r>
          </w:p>
        </w:tc>
        <w:tc>
          <w:tcPr>
            <w:tcW w:w="470" w:type="dxa"/>
            <w:tcBorders>
              <w:top w:val="nil"/>
              <w:left w:val="double" w:color="auto" w:sz="4" w:space="0"/>
              <w:bottom w:val="single" w:color="auto" w:sz="4" w:space="0"/>
              <w:right w:val="single" w:color="auto" w:sz="4" w:space="0"/>
            </w:tcBorders>
            <w:shd w:val="clear" w:color="auto" w:fill="auto"/>
            <w:vAlign w:val="center"/>
          </w:tcPr>
          <w:p w14:paraId="1CBA9E9B">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15</w:t>
            </w:r>
          </w:p>
        </w:tc>
        <w:tc>
          <w:tcPr>
            <w:tcW w:w="1960" w:type="dxa"/>
            <w:tcBorders>
              <w:top w:val="nil"/>
              <w:left w:val="nil"/>
              <w:bottom w:val="single" w:color="auto" w:sz="4" w:space="0"/>
              <w:right w:val="single" w:color="auto" w:sz="4" w:space="0"/>
            </w:tcBorders>
            <w:shd w:val="clear" w:color="auto" w:fill="auto"/>
            <w:vAlign w:val="center"/>
          </w:tcPr>
          <w:p w14:paraId="113EE1A8">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操作方式</w:t>
            </w:r>
          </w:p>
        </w:tc>
        <w:tc>
          <w:tcPr>
            <w:tcW w:w="2330" w:type="dxa"/>
            <w:tcBorders>
              <w:top w:val="nil"/>
              <w:left w:val="nil"/>
              <w:bottom w:val="single" w:color="auto" w:sz="4" w:space="0"/>
              <w:right w:val="single" w:color="auto" w:sz="8" w:space="0"/>
            </w:tcBorders>
            <w:shd w:val="clear" w:color="auto" w:fill="auto"/>
            <w:vAlign w:val="center"/>
          </w:tcPr>
          <w:p w14:paraId="786F1C54">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地面操作</w:t>
            </w:r>
          </w:p>
        </w:tc>
      </w:tr>
      <w:tr w14:paraId="4AFAADC5">
        <w:tblPrEx>
          <w:tblCellMar>
            <w:top w:w="0" w:type="dxa"/>
            <w:left w:w="0" w:type="dxa"/>
            <w:bottom w:w="0" w:type="dxa"/>
            <w:right w:w="0" w:type="dxa"/>
          </w:tblCellMar>
        </w:tblPrEx>
        <w:trPr>
          <w:trHeight w:val="386" w:hRule="atLeast"/>
          <w:jc w:val="center"/>
        </w:trPr>
        <w:tc>
          <w:tcPr>
            <w:tcW w:w="426" w:type="dxa"/>
            <w:tcBorders>
              <w:top w:val="nil"/>
              <w:left w:val="single" w:color="auto" w:sz="8" w:space="0"/>
              <w:bottom w:val="single" w:color="auto" w:sz="4" w:space="0"/>
              <w:right w:val="single" w:color="auto" w:sz="4" w:space="0"/>
            </w:tcBorders>
            <w:vAlign w:val="center"/>
          </w:tcPr>
          <w:p w14:paraId="3DEDA52A">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6</w:t>
            </w:r>
          </w:p>
        </w:tc>
        <w:tc>
          <w:tcPr>
            <w:tcW w:w="1701" w:type="dxa"/>
            <w:tcBorders>
              <w:top w:val="nil"/>
              <w:left w:val="nil"/>
              <w:bottom w:val="single" w:color="auto" w:sz="4" w:space="0"/>
              <w:right w:val="single" w:color="auto" w:sz="4" w:space="0"/>
            </w:tcBorders>
            <w:vAlign w:val="center"/>
          </w:tcPr>
          <w:p w14:paraId="7156D3EA">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val="en-US" w:eastAsia="zh-CN" w:bidi="ar"/>
              </w:rPr>
              <w:t>吊</w:t>
            </w:r>
            <w:r>
              <w:rPr>
                <w:rFonts w:hint="eastAsia" w:cs="Arial" w:asciiTheme="minorEastAsia" w:hAnsiTheme="minorEastAsia" w:eastAsiaTheme="minorEastAsia"/>
                <w:szCs w:val="21"/>
                <w:lang w:bidi="ar"/>
              </w:rPr>
              <w:t>钩起升高度</w:t>
            </w:r>
          </w:p>
        </w:tc>
        <w:tc>
          <w:tcPr>
            <w:tcW w:w="2308" w:type="dxa"/>
            <w:tcBorders>
              <w:top w:val="nil"/>
              <w:left w:val="nil"/>
              <w:bottom w:val="single" w:color="auto" w:sz="4" w:space="0"/>
              <w:right w:val="double" w:color="auto" w:sz="4" w:space="0"/>
            </w:tcBorders>
            <w:vAlign w:val="center"/>
          </w:tcPr>
          <w:p w14:paraId="516D1DD8">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12m</w:t>
            </w:r>
          </w:p>
        </w:tc>
        <w:tc>
          <w:tcPr>
            <w:tcW w:w="470" w:type="dxa"/>
            <w:tcBorders>
              <w:top w:val="nil"/>
              <w:left w:val="double" w:color="auto" w:sz="4" w:space="0"/>
              <w:bottom w:val="single" w:color="auto" w:sz="4" w:space="0"/>
              <w:right w:val="single" w:color="auto" w:sz="4" w:space="0"/>
            </w:tcBorders>
            <w:shd w:val="clear" w:color="auto" w:fill="auto"/>
            <w:vAlign w:val="center"/>
          </w:tcPr>
          <w:p w14:paraId="2FA126F2">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16</w:t>
            </w:r>
          </w:p>
        </w:tc>
        <w:tc>
          <w:tcPr>
            <w:tcW w:w="1960" w:type="dxa"/>
            <w:tcBorders>
              <w:top w:val="nil"/>
              <w:left w:val="nil"/>
              <w:bottom w:val="single" w:color="auto" w:sz="4" w:space="0"/>
              <w:right w:val="single" w:color="auto" w:sz="4" w:space="0"/>
            </w:tcBorders>
            <w:shd w:val="clear" w:color="auto" w:fill="auto"/>
            <w:vAlign w:val="center"/>
          </w:tcPr>
          <w:p w14:paraId="478BAFA6">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司机室</w:t>
            </w:r>
          </w:p>
        </w:tc>
        <w:tc>
          <w:tcPr>
            <w:tcW w:w="2330" w:type="dxa"/>
            <w:tcBorders>
              <w:top w:val="nil"/>
              <w:left w:val="nil"/>
              <w:bottom w:val="single" w:color="auto" w:sz="4" w:space="0"/>
              <w:right w:val="single" w:color="auto" w:sz="8" w:space="0"/>
            </w:tcBorders>
            <w:shd w:val="clear" w:color="auto" w:fill="auto"/>
            <w:vAlign w:val="center"/>
          </w:tcPr>
          <w:p w14:paraId="028E2CD8">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不配置</w:t>
            </w:r>
          </w:p>
        </w:tc>
      </w:tr>
      <w:tr w14:paraId="4C03C4B3">
        <w:tblPrEx>
          <w:tblCellMar>
            <w:top w:w="0" w:type="dxa"/>
            <w:left w:w="0" w:type="dxa"/>
            <w:bottom w:w="0" w:type="dxa"/>
            <w:right w:w="0" w:type="dxa"/>
          </w:tblCellMar>
        </w:tblPrEx>
        <w:trPr>
          <w:trHeight w:val="386"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14:paraId="1220DD49">
            <w:pPr>
              <w:spacing w:line="460" w:lineRule="exact"/>
              <w:jc w:val="center"/>
              <w:textAlignment w:val="baseline"/>
              <w:rPr>
                <w:rFonts w:hint="eastAsia" w:cs="Arial" w:asciiTheme="minorEastAsia" w:hAnsiTheme="minorEastAsia" w:eastAsiaTheme="minorEastAsia"/>
                <w:szCs w:val="21"/>
                <w:lang w:eastAsia="zh-CN" w:bidi="ar"/>
              </w:rPr>
            </w:pPr>
            <w:r>
              <w:rPr>
                <w:rFonts w:hint="eastAsia" w:cs="Arial" w:asciiTheme="minorEastAsia" w:hAnsiTheme="minorEastAsia" w:eastAsiaTheme="minorEastAsia"/>
                <w:szCs w:val="21"/>
                <w:lang w:val="en-US" w:eastAsia="zh-CN" w:bidi="ar"/>
              </w:rPr>
              <w:t>7</w:t>
            </w:r>
          </w:p>
        </w:tc>
        <w:tc>
          <w:tcPr>
            <w:tcW w:w="1701" w:type="dxa"/>
            <w:tcBorders>
              <w:top w:val="single" w:color="auto" w:sz="4" w:space="0"/>
              <w:left w:val="single" w:color="auto" w:sz="4" w:space="0"/>
              <w:bottom w:val="single" w:color="auto" w:sz="4" w:space="0"/>
              <w:right w:val="single" w:color="auto" w:sz="4" w:space="0"/>
            </w:tcBorders>
            <w:vAlign w:val="center"/>
          </w:tcPr>
          <w:p w14:paraId="3252429E">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工作级别</w:t>
            </w:r>
          </w:p>
        </w:tc>
        <w:tc>
          <w:tcPr>
            <w:tcW w:w="2308" w:type="dxa"/>
            <w:tcBorders>
              <w:top w:val="single" w:color="auto" w:sz="4" w:space="0"/>
              <w:left w:val="single" w:color="auto" w:sz="4" w:space="0"/>
              <w:bottom w:val="single" w:color="auto" w:sz="4" w:space="0"/>
              <w:right w:val="single" w:color="auto" w:sz="4" w:space="0"/>
            </w:tcBorders>
            <w:vAlign w:val="center"/>
          </w:tcPr>
          <w:p w14:paraId="629E357C">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A7</w:t>
            </w:r>
          </w:p>
        </w:tc>
        <w:tc>
          <w:tcPr>
            <w:tcW w:w="470" w:type="dxa"/>
            <w:tcBorders>
              <w:top w:val="single" w:color="auto" w:sz="4" w:space="0"/>
              <w:left w:val="single" w:color="auto" w:sz="4" w:space="0"/>
              <w:bottom w:val="single" w:color="auto" w:sz="4" w:space="0"/>
              <w:right w:val="single" w:color="auto" w:sz="4" w:space="0"/>
            </w:tcBorders>
            <w:shd w:val="clear" w:color="auto" w:fill="auto"/>
            <w:vAlign w:val="center"/>
          </w:tcPr>
          <w:p w14:paraId="257B912C">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17</w:t>
            </w:r>
          </w:p>
        </w:tc>
        <w:tc>
          <w:tcPr>
            <w:tcW w:w="1960" w:type="dxa"/>
            <w:tcBorders>
              <w:top w:val="single" w:color="auto" w:sz="4" w:space="0"/>
              <w:left w:val="single" w:color="auto" w:sz="4" w:space="0"/>
              <w:bottom w:val="single" w:color="auto" w:sz="4" w:space="0"/>
              <w:right w:val="single" w:color="auto" w:sz="4" w:space="0"/>
            </w:tcBorders>
            <w:shd w:val="clear" w:color="auto" w:fill="auto"/>
            <w:vAlign w:val="center"/>
          </w:tcPr>
          <w:p w14:paraId="72A73356">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电源</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1C3257FE">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三相 50Hz 380V</w:t>
            </w:r>
          </w:p>
        </w:tc>
      </w:tr>
      <w:tr w14:paraId="37F41D9F">
        <w:tblPrEx>
          <w:tblCellMar>
            <w:top w:w="0" w:type="dxa"/>
            <w:left w:w="0" w:type="dxa"/>
            <w:bottom w:w="0" w:type="dxa"/>
            <w:right w:w="0" w:type="dxa"/>
          </w:tblCellMar>
        </w:tblPrEx>
        <w:trPr>
          <w:trHeight w:val="386"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14:paraId="11B4C709">
            <w:pPr>
              <w:spacing w:line="460" w:lineRule="exact"/>
              <w:jc w:val="center"/>
              <w:textAlignment w:val="baseline"/>
              <w:rPr>
                <w:rFonts w:hint="eastAsia" w:cs="Arial" w:asciiTheme="minorEastAsia" w:hAnsiTheme="minorEastAsia" w:eastAsiaTheme="minorEastAsia"/>
                <w:szCs w:val="21"/>
                <w:lang w:val="en-US" w:eastAsia="zh-CN" w:bidi="ar"/>
              </w:rPr>
            </w:pPr>
            <w:r>
              <w:rPr>
                <w:rFonts w:hint="eastAsia" w:cs="Arial" w:asciiTheme="minorEastAsia" w:hAnsiTheme="minorEastAsia" w:eastAsiaTheme="minorEastAsia"/>
                <w:szCs w:val="21"/>
                <w:lang w:val="en-US" w:eastAsia="zh-CN" w:bidi="ar"/>
              </w:rPr>
              <w:t>8</w:t>
            </w:r>
          </w:p>
        </w:tc>
        <w:tc>
          <w:tcPr>
            <w:tcW w:w="1701" w:type="dxa"/>
            <w:tcBorders>
              <w:top w:val="single" w:color="auto" w:sz="4" w:space="0"/>
              <w:left w:val="single" w:color="auto" w:sz="4" w:space="0"/>
              <w:bottom w:val="single" w:color="auto" w:sz="4" w:space="0"/>
              <w:right w:val="single" w:color="auto" w:sz="4" w:space="0"/>
            </w:tcBorders>
            <w:vAlign w:val="center"/>
          </w:tcPr>
          <w:p w14:paraId="3F4AA5A6">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大车运行速度</w:t>
            </w:r>
          </w:p>
        </w:tc>
        <w:tc>
          <w:tcPr>
            <w:tcW w:w="2308" w:type="dxa"/>
            <w:tcBorders>
              <w:top w:val="single" w:color="auto" w:sz="4" w:space="0"/>
              <w:left w:val="single" w:color="auto" w:sz="4" w:space="0"/>
              <w:bottom w:val="single" w:color="auto" w:sz="4" w:space="0"/>
              <w:right w:val="single" w:color="auto" w:sz="4" w:space="0"/>
            </w:tcBorders>
            <w:vAlign w:val="center"/>
          </w:tcPr>
          <w:p w14:paraId="716243EA">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8.9~89m/min</w:t>
            </w:r>
          </w:p>
        </w:tc>
        <w:tc>
          <w:tcPr>
            <w:tcW w:w="470" w:type="dxa"/>
            <w:tcBorders>
              <w:top w:val="single" w:color="auto" w:sz="4" w:space="0"/>
              <w:left w:val="single" w:color="auto" w:sz="4" w:space="0"/>
              <w:bottom w:val="single" w:color="auto" w:sz="4" w:space="0"/>
              <w:right w:val="single" w:color="auto" w:sz="4" w:space="0"/>
            </w:tcBorders>
            <w:shd w:val="clear" w:color="auto" w:fill="auto"/>
            <w:vAlign w:val="center"/>
          </w:tcPr>
          <w:p w14:paraId="51C02FC1">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18</w:t>
            </w:r>
          </w:p>
        </w:tc>
        <w:tc>
          <w:tcPr>
            <w:tcW w:w="1960" w:type="dxa"/>
            <w:tcBorders>
              <w:top w:val="single" w:color="auto" w:sz="4" w:space="0"/>
              <w:left w:val="single" w:color="auto" w:sz="4" w:space="0"/>
              <w:bottom w:val="single" w:color="auto" w:sz="4" w:space="0"/>
              <w:right w:val="single" w:color="auto" w:sz="4" w:space="0"/>
            </w:tcBorders>
            <w:shd w:val="clear" w:color="auto" w:fill="auto"/>
            <w:vAlign w:val="center"/>
          </w:tcPr>
          <w:p w14:paraId="01C6B6A0">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吊钩</w:t>
            </w:r>
            <w:r>
              <w:rPr>
                <w:rFonts w:hint="eastAsia" w:cs="Arial" w:asciiTheme="minorEastAsia" w:hAnsiTheme="minorEastAsia" w:eastAsiaTheme="minorEastAsia"/>
                <w:szCs w:val="21"/>
                <w:lang w:bidi="ar"/>
              </w:rPr>
              <w:t>钩形式</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16A07870">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锻造单钩</w:t>
            </w:r>
          </w:p>
        </w:tc>
      </w:tr>
      <w:tr w14:paraId="7C96A247">
        <w:tblPrEx>
          <w:tblCellMar>
            <w:top w:w="0" w:type="dxa"/>
            <w:left w:w="0" w:type="dxa"/>
            <w:bottom w:w="0" w:type="dxa"/>
            <w:right w:w="0" w:type="dxa"/>
          </w:tblCellMar>
        </w:tblPrEx>
        <w:trPr>
          <w:trHeight w:val="386"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14:paraId="23A58A31">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val="en-US" w:eastAsia="zh-CN" w:bidi="ar"/>
              </w:rPr>
              <w:t>9</w:t>
            </w:r>
          </w:p>
        </w:tc>
        <w:tc>
          <w:tcPr>
            <w:tcW w:w="1701" w:type="dxa"/>
            <w:tcBorders>
              <w:top w:val="single" w:color="auto" w:sz="4" w:space="0"/>
              <w:left w:val="single" w:color="auto" w:sz="4" w:space="0"/>
              <w:bottom w:val="single" w:color="auto" w:sz="4" w:space="0"/>
              <w:right w:val="single" w:color="auto" w:sz="4" w:space="0"/>
            </w:tcBorders>
            <w:vAlign w:val="center"/>
          </w:tcPr>
          <w:p w14:paraId="3C26B578">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小车运行速度</w:t>
            </w:r>
          </w:p>
        </w:tc>
        <w:tc>
          <w:tcPr>
            <w:tcW w:w="2308" w:type="dxa"/>
            <w:tcBorders>
              <w:top w:val="single" w:color="auto" w:sz="4" w:space="0"/>
              <w:left w:val="single" w:color="auto" w:sz="4" w:space="0"/>
              <w:bottom w:val="single" w:color="auto" w:sz="4" w:space="0"/>
              <w:right w:val="single" w:color="auto" w:sz="4" w:space="0"/>
            </w:tcBorders>
            <w:vAlign w:val="center"/>
          </w:tcPr>
          <w:p w14:paraId="40D2EBB3">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4.46~44.6m/min</w:t>
            </w:r>
          </w:p>
        </w:tc>
        <w:tc>
          <w:tcPr>
            <w:tcW w:w="470" w:type="dxa"/>
            <w:tcBorders>
              <w:top w:val="single" w:color="auto" w:sz="4" w:space="0"/>
              <w:left w:val="single" w:color="auto" w:sz="4" w:space="0"/>
              <w:bottom w:val="single" w:color="auto" w:sz="4" w:space="0"/>
              <w:right w:val="single" w:color="auto" w:sz="4" w:space="0"/>
            </w:tcBorders>
            <w:shd w:val="clear" w:color="auto" w:fill="auto"/>
            <w:vAlign w:val="center"/>
          </w:tcPr>
          <w:p w14:paraId="0DE64C64">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19</w:t>
            </w:r>
          </w:p>
        </w:tc>
        <w:tc>
          <w:tcPr>
            <w:tcW w:w="1960" w:type="dxa"/>
            <w:tcBorders>
              <w:top w:val="single" w:color="auto" w:sz="4" w:space="0"/>
              <w:left w:val="single" w:color="auto" w:sz="4" w:space="0"/>
              <w:bottom w:val="single" w:color="auto" w:sz="4" w:space="0"/>
              <w:right w:val="single" w:color="auto" w:sz="4" w:space="0"/>
            </w:tcBorders>
            <w:shd w:val="clear" w:color="auto" w:fill="auto"/>
            <w:vAlign w:val="center"/>
          </w:tcPr>
          <w:p w14:paraId="416899F8">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最大轮压</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10F0455C">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214KN</w:t>
            </w:r>
          </w:p>
        </w:tc>
      </w:tr>
      <w:tr w14:paraId="4EDC447C">
        <w:tblPrEx>
          <w:tblCellMar>
            <w:top w:w="0" w:type="dxa"/>
            <w:left w:w="0" w:type="dxa"/>
            <w:bottom w:w="0" w:type="dxa"/>
            <w:right w:w="0" w:type="dxa"/>
          </w:tblCellMar>
        </w:tblPrEx>
        <w:trPr>
          <w:trHeight w:val="386"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14:paraId="03755775">
            <w:pPr>
              <w:spacing w:line="460" w:lineRule="exact"/>
              <w:jc w:val="center"/>
              <w:textAlignment w:val="baseline"/>
              <w:rPr>
                <w:rFonts w:hint="eastAsia" w:cs="Arial" w:asciiTheme="minorEastAsia" w:hAnsiTheme="minorEastAsia" w:eastAsiaTheme="minorEastAsia"/>
                <w:szCs w:val="21"/>
                <w:lang w:eastAsia="zh-CN" w:bidi="ar"/>
              </w:rPr>
            </w:pPr>
            <w:r>
              <w:rPr>
                <w:rFonts w:hint="eastAsia" w:cs="Arial" w:asciiTheme="minorEastAsia" w:hAnsiTheme="minorEastAsia" w:eastAsiaTheme="minorEastAsia"/>
                <w:szCs w:val="21"/>
                <w:lang w:bidi="ar"/>
              </w:rPr>
              <w:t>1</w:t>
            </w:r>
            <w:r>
              <w:rPr>
                <w:rFonts w:hint="eastAsia" w:cs="Arial" w:asciiTheme="minorEastAsia" w:hAnsiTheme="minorEastAsia" w:eastAsiaTheme="minorEastAsia"/>
                <w:szCs w:val="21"/>
                <w:lang w:val="en-US" w:eastAsia="zh-CN" w:bidi="ar"/>
              </w:rPr>
              <w:t>0</w:t>
            </w:r>
          </w:p>
        </w:tc>
        <w:tc>
          <w:tcPr>
            <w:tcW w:w="1701" w:type="dxa"/>
            <w:tcBorders>
              <w:top w:val="single" w:color="auto" w:sz="4" w:space="0"/>
              <w:left w:val="single" w:color="auto" w:sz="4" w:space="0"/>
              <w:bottom w:val="single" w:color="auto" w:sz="4" w:space="0"/>
              <w:right w:val="single" w:color="auto" w:sz="4" w:space="0"/>
            </w:tcBorders>
            <w:vAlign w:val="center"/>
          </w:tcPr>
          <w:p w14:paraId="01659BFC">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val="en-US" w:eastAsia="zh-CN" w:bidi="ar"/>
              </w:rPr>
              <w:t>吊</w:t>
            </w:r>
            <w:r>
              <w:rPr>
                <w:rFonts w:hint="eastAsia" w:cs="Arial" w:asciiTheme="minorEastAsia" w:hAnsiTheme="minorEastAsia" w:eastAsiaTheme="minorEastAsia"/>
                <w:szCs w:val="21"/>
                <w:lang w:bidi="ar"/>
              </w:rPr>
              <w:t>钩起升速度</w:t>
            </w:r>
          </w:p>
        </w:tc>
        <w:tc>
          <w:tcPr>
            <w:tcW w:w="2308" w:type="dxa"/>
            <w:tcBorders>
              <w:top w:val="single" w:color="auto" w:sz="4" w:space="0"/>
              <w:left w:val="single" w:color="auto" w:sz="4" w:space="0"/>
              <w:bottom w:val="single" w:color="auto" w:sz="4" w:space="0"/>
              <w:right w:val="single" w:color="auto" w:sz="4" w:space="0"/>
            </w:tcBorders>
            <w:vAlign w:val="center"/>
          </w:tcPr>
          <w:p w14:paraId="5C67DF20">
            <w:pPr>
              <w:spacing w:line="460" w:lineRule="exact"/>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1.07～10.7m/min</w:t>
            </w:r>
          </w:p>
        </w:tc>
        <w:tc>
          <w:tcPr>
            <w:tcW w:w="470" w:type="dxa"/>
            <w:tcBorders>
              <w:top w:val="single" w:color="auto" w:sz="4" w:space="0"/>
              <w:left w:val="single" w:color="auto" w:sz="4" w:space="0"/>
              <w:bottom w:val="single" w:color="auto" w:sz="4" w:space="0"/>
              <w:right w:val="single" w:color="auto" w:sz="4" w:space="0"/>
            </w:tcBorders>
            <w:shd w:val="clear" w:color="auto" w:fill="auto"/>
            <w:vAlign w:val="center"/>
          </w:tcPr>
          <w:p w14:paraId="56DBAFAC">
            <w:pPr>
              <w:spacing w:line="460" w:lineRule="exact"/>
              <w:jc w:val="center"/>
              <w:textAlignment w:val="baseline"/>
              <w:rPr>
                <w:rFonts w:hint="default"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val="en-US" w:eastAsia="zh-CN" w:bidi="ar"/>
              </w:rPr>
              <w:t>20</w:t>
            </w:r>
          </w:p>
        </w:tc>
        <w:tc>
          <w:tcPr>
            <w:tcW w:w="1960" w:type="dxa"/>
            <w:tcBorders>
              <w:top w:val="single" w:color="auto" w:sz="4" w:space="0"/>
              <w:left w:val="single" w:color="auto" w:sz="4" w:space="0"/>
              <w:bottom w:val="single" w:color="auto" w:sz="4" w:space="0"/>
              <w:right w:val="single" w:color="auto" w:sz="4" w:space="0"/>
            </w:tcBorders>
            <w:shd w:val="clear" w:color="auto" w:fill="auto"/>
            <w:vAlign w:val="center"/>
          </w:tcPr>
          <w:p w14:paraId="3A153446">
            <w:pPr>
              <w:spacing w:line="460" w:lineRule="exact"/>
              <w:jc w:val="center"/>
              <w:textAlignment w:val="baseline"/>
              <w:rPr>
                <w:rFonts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冷风机数量</w:t>
            </w:r>
          </w:p>
        </w:tc>
        <w:tc>
          <w:tcPr>
            <w:tcW w:w="2330" w:type="dxa"/>
            <w:tcBorders>
              <w:top w:val="single" w:color="auto" w:sz="4" w:space="0"/>
              <w:left w:val="single" w:color="auto" w:sz="4" w:space="0"/>
              <w:bottom w:val="single" w:color="auto" w:sz="4" w:space="0"/>
              <w:right w:val="single" w:color="auto" w:sz="4" w:space="0"/>
            </w:tcBorders>
            <w:shd w:val="clear" w:color="auto" w:fill="auto"/>
            <w:vAlign w:val="center"/>
          </w:tcPr>
          <w:p w14:paraId="4B64DDBE">
            <w:pPr>
              <w:spacing w:line="460" w:lineRule="exact"/>
              <w:jc w:val="center"/>
              <w:textAlignment w:val="baseline"/>
              <w:rPr>
                <w:rFonts w:hint="eastAsia" w:cs="Arial" w:asciiTheme="minorEastAsia" w:hAnsiTheme="minorEastAsia" w:eastAsiaTheme="minorEastAsia"/>
                <w:kern w:val="2"/>
                <w:sz w:val="21"/>
                <w:szCs w:val="21"/>
                <w:lang w:val="en-US" w:eastAsia="zh-CN" w:bidi="ar"/>
              </w:rPr>
            </w:pPr>
            <w:r>
              <w:rPr>
                <w:rFonts w:hint="eastAsia" w:cs="Arial" w:asciiTheme="minorEastAsia" w:hAnsiTheme="minorEastAsia" w:eastAsiaTheme="minorEastAsia"/>
                <w:szCs w:val="21"/>
                <w:lang w:bidi="ar"/>
              </w:rPr>
              <w:t>电气室1台</w:t>
            </w:r>
          </w:p>
        </w:tc>
      </w:tr>
    </w:tbl>
    <w:p w14:paraId="79842B0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w:t>
      </w:r>
      <w:r>
        <w:rPr>
          <w:rFonts w:hint="eastAsia" w:cs="Arial" w:asciiTheme="minorEastAsia" w:hAnsiTheme="minorEastAsia" w:eastAsiaTheme="minorEastAsia"/>
          <w:szCs w:val="21"/>
          <w:lang w:val="en-US" w:eastAsia="zh-CN" w:bidi="ar"/>
        </w:rPr>
        <w:t>2</w:t>
      </w:r>
      <w:r>
        <w:rPr>
          <w:rFonts w:hint="eastAsia" w:cs="Arial" w:asciiTheme="minorEastAsia" w:hAnsiTheme="minorEastAsia" w:eastAsiaTheme="minorEastAsia"/>
          <w:szCs w:val="21"/>
          <w:lang w:bidi="ar"/>
        </w:rPr>
        <w:t>双梁桥式起重机到现场，卖方需派专业技术人员负责设备的安装。</w:t>
      </w:r>
    </w:p>
    <w:p w14:paraId="70065FE5">
      <w:pPr>
        <w:pStyle w:val="10"/>
        <w:spacing w:line="460" w:lineRule="exact"/>
        <w:ind w:left="0" w:leftChars="0" w:firstLine="422"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五、技术要求及安装说明</w:t>
      </w:r>
    </w:p>
    <w:p w14:paraId="78BE07B7">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电动双梁桥式起重机适用于冶炼车间</w:t>
      </w:r>
      <w:r>
        <w:rPr>
          <w:rFonts w:hint="eastAsia" w:cs="Arial" w:asciiTheme="minorEastAsia" w:hAnsiTheme="minorEastAsia" w:eastAsiaTheme="minorEastAsia"/>
          <w:szCs w:val="21"/>
          <w:lang w:val="en-US" w:eastAsia="zh-CN" w:bidi="ar"/>
        </w:rPr>
        <w:t>浇筑区碎料收集槽吊装转运</w:t>
      </w:r>
      <w:r>
        <w:rPr>
          <w:rFonts w:hint="eastAsia" w:cs="Arial" w:asciiTheme="minorEastAsia" w:hAnsiTheme="minorEastAsia" w:eastAsiaTheme="minorEastAsia"/>
          <w:szCs w:val="21"/>
          <w:lang w:bidi="ar"/>
        </w:rPr>
        <w:t>，设备安装于原有电动双梁桥式起重机梁轨道上，包括安装调试前的轨道矫正、找平工作，压板紧固、滑触线更换安装等相关配套安装工作。</w:t>
      </w:r>
    </w:p>
    <w:p w14:paraId="4A91EC5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5.1金属结构</w:t>
      </w:r>
    </w:p>
    <w:p w14:paraId="5793565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5.1.1主梁为正轨箱型结构，满载垂直静挠度 ＜ S/1000；满载自振频率≥2Hz。跨中上拱度=（0.9/1000～1.4/1000）S，最大上拱度值控制在跨中S/10的范围内。</w:t>
      </w:r>
    </w:p>
    <w:p w14:paraId="041DFD8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5.1.2主要承载构件如主梁、端梁、小车架等材质均为Q235－B钢。</w:t>
      </w:r>
    </w:p>
    <w:p w14:paraId="28070C1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5.1.3重要金属结构件的材料均进行表面抛丸的除锈处理并达到GB8923中规定的Sa2</w:t>
      </w:r>
      <w:r>
        <w:rPr>
          <w:rFonts w:hint="eastAsia" w:cs="Arial" w:asciiTheme="minorEastAsia" w:hAnsiTheme="minorEastAsia" w:eastAsiaTheme="minorEastAsia"/>
          <w:szCs w:val="21"/>
          <w:lang w:bidi="ar"/>
        </w:rPr>
        <w:object>
          <v:shape id="_x0000_i1025" o:spt="75" type="#_x0000_t75" style="height:23.3pt;width:16.8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hint="eastAsia" w:cs="Arial" w:asciiTheme="minorEastAsia" w:hAnsiTheme="minorEastAsia" w:eastAsiaTheme="minorEastAsia"/>
          <w:szCs w:val="21"/>
          <w:lang w:bidi="ar"/>
        </w:rPr>
        <w:t>级,其它构件达到Sa2级或St2级。主梁腹板一次成型下料，无对接焊缝。</w:t>
      </w:r>
    </w:p>
    <w:p w14:paraId="439C42FE">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5.1.4主要构件焊接采用CO2气体保护焊及埋弧焊，下料采用自动切割。焊缝坡口符合GB985和GB986标准，焊缝外部检查没有目测可见的明显缺陷。 </w:t>
      </w:r>
    </w:p>
    <w:p w14:paraId="039B9B3B">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5.1.5主梁上下盖板的对接焊缝采用超声波探伤或X射线探伤。</w:t>
      </w:r>
    </w:p>
    <w:p w14:paraId="67974E5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5.2起升及运行机构</w:t>
      </w:r>
    </w:p>
    <w:p w14:paraId="7C0A5D9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5.2.1电动机采用起重专用电动机，绝缘等级H级，防护等级IP54。</w:t>
      </w:r>
    </w:p>
    <w:p w14:paraId="453858D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5.2.2减速机采用起重机专用的ZQ型圆柱齿轮减速机，主起升机构为ZQA中硬齿面减速机。</w:t>
      </w:r>
    </w:p>
    <w:p w14:paraId="49C25F2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5.2.3制动器为独立作用的常闭式制动器。通电时制动闸瓦打开，断电时闭合。</w:t>
      </w:r>
    </w:p>
    <w:p w14:paraId="7944E4B7">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5.2.4起升卷筒装置为铸钢或钢板卷制。</w:t>
      </w:r>
    </w:p>
    <w:p w14:paraId="24713C3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5.2.5钢丝绳为起重机专用耐高温6W（19）瓦林吞线接触型。安全系数7.1。</w:t>
      </w:r>
    </w:p>
    <w:p w14:paraId="1D27ABED">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5.2.6滑轮及吊钩组采用铸钢滑轮及锻造吊钩。 </w:t>
      </w:r>
    </w:p>
    <w:p w14:paraId="7905357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5.2.7起升机构配超载限制器。</w:t>
      </w:r>
    </w:p>
    <w:p w14:paraId="55F768D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5.2.8传动机构均通过直齿型齿轮联轴器及传动轴保证传动效率，所有联轴器均为锻造45#钢。</w:t>
      </w:r>
    </w:p>
    <w:p w14:paraId="37DF67B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5.2.9车轮材料ZG50SiMn，车轮轴材料45#钢。车轮踏面和轮缘内侧面硬度HB≥330～380，最小淬硬层的深度20mm处硬度HB≥260，车轮踏面和轮缘内侧面上无铸造缺陷。</w:t>
      </w:r>
    </w:p>
    <w:p w14:paraId="068F922D">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cs="Arial" w:asciiTheme="minorEastAsia" w:hAnsiTheme="minorEastAsia" w:eastAsiaTheme="minorEastAsia"/>
          <w:szCs w:val="21"/>
          <w:lang w:bidi="ar"/>
        </w:rPr>
        <w:t>5</w:t>
      </w:r>
      <w:r>
        <w:rPr>
          <w:rFonts w:hint="eastAsia" w:cs="Arial" w:asciiTheme="minorEastAsia" w:hAnsiTheme="minorEastAsia" w:eastAsiaTheme="minorEastAsia"/>
          <w:szCs w:val="21"/>
          <w:lang w:bidi="ar"/>
        </w:rPr>
        <w:t>.2.10大小车缓冲装置为聚氨酯缓冲器，具有耐冲击，吸收能量大，反弹小，无噪声等特点。</w:t>
      </w:r>
    </w:p>
    <w:p w14:paraId="73BCB21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5.2.11油漆标准符合GB9286标准，漆膜厚度为每层20～30μm，总厚度为60～90μm，漆膜附着力符合GB9286中的一级质量要求，设备经长期使用后，无漆面的退色、脱落等现象。</w:t>
      </w:r>
    </w:p>
    <w:p w14:paraId="59B9693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5.3电气部分</w:t>
      </w:r>
    </w:p>
    <w:p w14:paraId="6D21215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5.3.1电源：</w:t>
      </w:r>
    </w:p>
    <w:p w14:paraId="22BACB9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动力电源：三相、AC380V（±10%）、50HZ（+0.5～1HZ）应有一接地保护线；</w:t>
      </w:r>
    </w:p>
    <w:p w14:paraId="203669B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控制及照明电压：AC220V；</w:t>
      </w:r>
    </w:p>
    <w:p w14:paraId="3B061A2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检修照明电源：AC36V；</w:t>
      </w:r>
    </w:p>
    <w:p w14:paraId="7F644F1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小车供电方式：采用工字钢电缆滑车式供电；</w:t>
      </w:r>
    </w:p>
    <w:p w14:paraId="45CAF07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bookmarkStart w:id="0" w:name="_Toc182647997"/>
      <w:bookmarkStart w:id="1" w:name="_Toc182648550"/>
      <w:r>
        <w:rPr>
          <w:rFonts w:hint="eastAsia" w:cs="Arial" w:asciiTheme="minorEastAsia" w:hAnsiTheme="minorEastAsia" w:eastAsiaTheme="minorEastAsia"/>
          <w:szCs w:val="21"/>
          <w:lang w:bidi="ar"/>
        </w:rPr>
        <w:t>5.3.2操作方式</w:t>
      </w:r>
    </w:p>
    <w:p w14:paraId="02C0F83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b/>
      </w:r>
      <w:r>
        <w:rPr>
          <w:rFonts w:hint="eastAsia" w:cs="Arial" w:asciiTheme="minorEastAsia" w:hAnsiTheme="minorEastAsia" w:eastAsiaTheme="minorEastAsia"/>
          <w:szCs w:val="21"/>
          <w:lang w:bidi="ar"/>
        </w:rPr>
        <w:t>起重机操作采用</w:t>
      </w:r>
      <w:r>
        <w:rPr>
          <w:rFonts w:hint="eastAsia" w:cs="Arial" w:asciiTheme="minorEastAsia" w:hAnsiTheme="minorEastAsia" w:eastAsiaTheme="minorEastAsia"/>
          <w:szCs w:val="21"/>
          <w:lang w:val="en-US" w:eastAsia="zh-CN" w:bidi="ar"/>
        </w:rPr>
        <w:t>地面</w:t>
      </w:r>
      <w:r>
        <w:rPr>
          <w:rFonts w:hint="eastAsia" w:cs="Arial" w:asciiTheme="minorEastAsia" w:hAnsiTheme="minorEastAsia" w:eastAsiaTheme="minorEastAsia"/>
          <w:szCs w:val="21"/>
          <w:lang w:bidi="ar"/>
        </w:rPr>
        <w:t>操作</w:t>
      </w:r>
      <w:bookmarkEnd w:id="0"/>
      <w:bookmarkEnd w:id="1"/>
      <w:r>
        <w:rPr>
          <w:rFonts w:hint="eastAsia" w:cs="Arial" w:asciiTheme="minorEastAsia" w:hAnsiTheme="minorEastAsia" w:eastAsiaTheme="minorEastAsia"/>
          <w:szCs w:val="21"/>
          <w:lang w:val="en-US" w:eastAsia="zh-CN" w:bidi="ar"/>
        </w:rPr>
        <w:t>手柄</w:t>
      </w:r>
      <w:r>
        <w:rPr>
          <w:rFonts w:hint="eastAsia" w:cs="Arial" w:asciiTheme="minorEastAsia" w:hAnsiTheme="minorEastAsia" w:eastAsiaTheme="minorEastAsia"/>
          <w:szCs w:val="21"/>
          <w:lang w:bidi="ar"/>
        </w:rPr>
        <w:t>、附带遥感控制地操；</w:t>
      </w:r>
    </w:p>
    <w:p w14:paraId="2481E6A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5.3.3控制方式</w:t>
      </w:r>
    </w:p>
    <w:p w14:paraId="4EE1BD1B">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起升用定子调压调速，选择一台调压调速器控制1台电动机，调速器的安装应牢固，避免起重机运行过程中因震动造成调速器固定部位松动。定子调压控制部分采用电子过流。大车运行机构，大车运行采用变频调速，一台变频控制2台电机，采用一拖二的形式，调速速比为1：10。</w:t>
      </w:r>
    </w:p>
    <w:p w14:paraId="07BF1E2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小车运行机构，小车运行采用变频调速，一台变频器控制一台电机调速比为1：10。</w:t>
      </w:r>
    </w:p>
    <w:p w14:paraId="15BA965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5.4电器布置</w:t>
      </w:r>
    </w:p>
    <w:p w14:paraId="60FB4AD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5.4.1所有的电气柜中的各种型号的接线端子有备用端子。</w:t>
      </w:r>
    </w:p>
    <w:p w14:paraId="6245591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5.4.2桥架上的电阻器为</w:t>
      </w:r>
      <w:bookmarkStart w:id="11" w:name="_GoBack"/>
      <w:bookmarkEnd w:id="11"/>
      <w:r>
        <w:rPr>
          <w:rFonts w:hint="eastAsia" w:cs="Arial" w:asciiTheme="minorEastAsia" w:hAnsiTheme="minorEastAsia" w:eastAsiaTheme="minorEastAsia"/>
          <w:szCs w:val="21"/>
          <w:lang w:bidi="ar"/>
        </w:rPr>
        <w:t>框架式，电阻箱间连接用铜杆。</w:t>
      </w:r>
    </w:p>
    <w:p w14:paraId="6126C4E7">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5.4.3为减少热源辐射小车接线端子箱及线槽应放置在靠近副起升机构一侧。</w:t>
      </w:r>
    </w:p>
    <w:p w14:paraId="3DAAE38D">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5.4.4电缆桥架镀锌，厚度1.5mm，并加盖。</w:t>
      </w:r>
    </w:p>
    <w:p w14:paraId="37E0081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bookmarkStart w:id="2" w:name="_Toc182648004"/>
      <w:bookmarkStart w:id="3" w:name="_Toc182648557"/>
      <w:r>
        <w:rPr>
          <w:rFonts w:hint="eastAsia" w:cs="Arial" w:asciiTheme="minorEastAsia" w:hAnsiTheme="minorEastAsia" w:eastAsiaTheme="minorEastAsia"/>
          <w:szCs w:val="21"/>
          <w:lang w:bidi="ar"/>
        </w:rPr>
        <w:t>5.5电缆敷设及接线</w:t>
      </w:r>
      <w:bookmarkEnd w:id="2"/>
      <w:bookmarkEnd w:id="3"/>
    </w:p>
    <w:p w14:paraId="0FC52E8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拖缆采用耐高温扁电缆，拖缆两侧设接线端子箱，防护等级IP55。除系统间的信号电缆外，截面均不小于1.5mm2。固定电缆线全部采用电缆桥架或穿管敷设，穿越钢结构孔的地方全部用软橡皮包扎。吊车上需分别设置动力回路、控制回路和辅助回路。柜内、屏上各接线端子等都布置在正面。各接线两端头都标有对应线标志，线号内铅字打印，标志采用塑料套管，固定在线端上。接地线（为黄/绿色）、接地排、接地端子要有标志。每根电缆两端有对应的标志号。</w:t>
      </w:r>
    </w:p>
    <w:p w14:paraId="49CFE03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5.6照明系统（AC220V）及检修插座</w:t>
      </w:r>
    </w:p>
    <w:p w14:paraId="59AC5ED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5.6.1照明度能够满足要求</w:t>
      </w:r>
    </w:p>
    <w:p w14:paraId="2E78235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设置照明变压器，电压等级为220V/36V。在起重机主梁下设3盏防震LED照明灯，安装位置应考虑更换灯具方便。主梁内照明安装LED灯。电器室位置设置220V、36V插座。</w:t>
      </w:r>
    </w:p>
    <w:p w14:paraId="663214F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5.7安全保护</w:t>
      </w:r>
    </w:p>
    <w:p w14:paraId="5CC8E0C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5.7.1起升机构配超载限制器。</w:t>
      </w:r>
    </w:p>
    <w:p w14:paraId="0660740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5.7.2起升机构设置旋转式和重锤式双重限位器。</w:t>
      </w:r>
    </w:p>
    <w:p w14:paraId="13E0242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5.7.3大小车运行机构均装有行程限位开关。</w:t>
      </w:r>
    </w:p>
    <w:p w14:paraId="3902908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5.7.4电路中设置有超载保护、紧急开关、过流保护、超速保护、线路保护、失压保护、联锁保护、接地保护及零位保护等安全装置。</w:t>
      </w:r>
    </w:p>
    <w:p w14:paraId="3BE4430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5.7.5零位保护一一起重机开始工作及失压后重新工作时,必须将各控制器手柄置于零位后才能启动总按触器,使各机构电动机工作。</w:t>
      </w:r>
    </w:p>
    <w:p w14:paraId="5F75F11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5.7.6限位及行程保护一一主、副起升机构均设有DXZ型起升高度限位器,当吊钩上升到规定的极限位置时,能自动切断电动机电源:当有下极限限位要求时,可设下降深度限位器,除能自动切断电动机电源外,钢丝绳在卷筒上的缠绕,除固定钢丝绳的圈数外,至少保留两圈。</w:t>
      </w:r>
    </w:p>
    <w:p w14:paraId="26E747C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5.7.7大、小车运行机构均设置LX10-12型限位开关,运行到极限位置时,即可断开控制回路。只有反方向操作时,机构才能动作。</w:t>
      </w:r>
    </w:p>
    <w:p w14:paraId="30B3370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5.7.</w:t>
      </w:r>
      <w:r>
        <w:rPr>
          <w:rFonts w:hint="eastAsia" w:cs="Arial" w:asciiTheme="minorEastAsia" w:hAnsiTheme="minorEastAsia" w:eastAsiaTheme="minorEastAsia"/>
          <w:szCs w:val="21"/>
          <w:lang w:val="en-US" w:eastAsia="zh-CN" w:bidi="ar"/>
        </w:rPr>
        <w:t>8</w:t>
      </w:r>
      <w:r>
        <w:rPr>
          <w:rFonts w:hint="eastAsia" w:cs="Arial" w:asciiTheme="minorEastAsia" w:hAnsiTheme="minorEastAsia" w:eastAsiaTheme="minorEastAsia"/>
          <w:szCs w:val="21"/>
          <w:lang w:bidi="ar"/>
        </w:rPr>
        <w:t>起重机须安装安全监控管理系统。</w:t>
      </w:r>
    </w:p>
    <w:p w14:paraId="4C09C92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5.8其它要求</w:t>
      </w:r>
    </w:p>
    <w:p w14:paraId="525E3DC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5.8.1起重机大车行走设声光报警系统。</w:t>
      </w:r>
    </w:p>
    <w:p w14:paraId="085B800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5.8.2起重机采用双集电器。</w:t>
      </w:r>
    </w:p>
    <w:p w14:paraId="3079DE5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5.8.3配电室内380V开关均采用框架型。</w:t>
      </w:r>
    </w:p>
    <w:p w14:paraId="66C5E91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5.9馈电装置</w:t>
      </w:r>
    </w:p>
    <w:p w14:paraId="6E517DB7">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5.9.1小车馈电装置采用电缆滑车、扁平电缆供电,内置于走台上。</w:t>
      </w:r>
    </w:p>
    <w:p w14:paraId="5B0927F5">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5.9.2大车馈电装置采用角钢滑触线，4线制安装。</w:t>
      </w:r>
    </w:p>
    <w:p w14:paraId="67ED7CC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5.10导线型号及敷设</w:t>
      </w:r>
    </w:p>
    <w:p w14:paraId="65ADFAD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5.10.1整机室内采用BVR－500V铜芯塑料线，室外采用BXR－500V铜芯橡皮线。所有布线均采用截面积不小于1.5mm²铜芯线。</w:t>
      </w:r>
    </w:p>
    <w:p w14:paraId="03DD151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5.10.2导线通过线槽及线管来敷设。</w:t>
      </w:r>
    </w:p>
    <w:p w14:paraId="0C468F9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5.11接地</w:t>
      </w:r>
    </w:p>
    <w:p w14:paraId="4DAB178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起重机所有电气设备、正常不带电的金属外壳、金属线管、安全照明变压器低压侧一端等均通过专用接地线与金属结构可靠连接，再由金属结构通过车轮、大车轨道接地。</w:t>
      </w:r>
    </w:p>
    <w:p w14:paraId="2B760FB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5.12标志</w:t>
      </w:r>
    </w:p>
    <w:p w14:paraId="019EAFC6">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在起重机主梁跨中居外位置应设置明显的起重量吨位牌，并可另设置产品质量等级标志。在吨位牌上应标出：</w:t>
      </w:r>
    </w:p>
    <w:p w14:paraId="4BFC59E1">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a.额定起重量；</w:t>
      </w:r>
    </w:p>
    <w:p w14:paraId="1EB90E9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b.制造厂名和厂标、商标。</w:t>
      </w:r>
    </w:p>
    <w:p w14:paraId="2EF8E295">
      <w:pPr>
        <w:pStyle w:val="10"/>
        <w:spacing w:line="460" w:lineRule="exact"/>
        <w:ind w:left="0" w:leftChars="0"/>
        <w:jc w:val="left"/>
        <w:textAlignment w:val="baseline"/>
        <w:rPr>
          <w:rFonts w:cs="Arial" w:asciiTheme="minorEastAsia" w:hAnsiTheme="minorEastAsia" w:eastAsiaTheme="minorEastAsia"/>
          <w:b/>
          <w:bCs/>
          <w:szCs w:val="21"/>
          <w:lang w:bidi="ar"/>
        </w:rPr>
      </w:pPr>
      <w:bookmarkStart w:id="4" w:name="_Toc11550"/>
      <w:r>
        <w:rPr>
          <w:rFonts w:hint="eastAsia" w:cs="Arial" w:asciiTheme="minorEastAsia" w:hAnsiTheme="minorEastAsia" w:eastAsiaTheme="minorEastAsia"/>
          <w:b/>
          <w:bCs/>
          <w:szCs w:val="21"/>
          <w:lang w:bidi="ar"/>
        </w:rPr>
        <w:t>六、配套件厂家</w:t>
      </w:r>
      <w:bookmarkEnd w:id="4"/>
    </w:p>
    <w:tbl>
      <w:tblPr>
        <w:tblStyle w:val="26"/>
        <w:tblW w:w="4998" w:type="pct"/>
        <w:jc w:val="center"/>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2073"/>
        <w:gridCol w:w="3703"/>
        <w:gridCol w:w="2322"/>
      </w:tblGrid>
      <w:tr w14:paraId="2FD70A40">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4D997A0B">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序号</w:t>
            </w:r>
          </w:p>
        </w:tc>
        <w:tc>
          <w:tcPr>
            <w:tcW w:w="1116" w:type="pct"/>
            <w:vAlign w:val="center"/>
          </w:tcPr>
          <w:p w14:paraId="35847389">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配件名称</w:t>
            </w:r>
          </w:p>
        </w:tc>
        <w:tc>
          <w:tcPr>
            <w:tcW w:w="1994" w:type="pct"/>
            <w:vAlign w:val="center"/>
          </w:tcPr>
          <w:p w14:paraId="51F7EA0B">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生产厂家</w:t>
            </w:r>
          </w:p>
        </w:tc>
        <w:tc>
          <w:tcPr>
            <w:tcW w:w="1250" w:type="pct"/>
            <w:vAlign w:val="center"/>
          </w:tcPr>
          <w:p w14:paraId="6C1C7BC4">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备注</w:t>
            </w:r>
          </w:p>
        </w:tc>
      </w:tr>
      <w:tr w14:paraId="042ACA74">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179FAC37">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w:t>
            </w:r>
          </w:p>
        </w:tc>
        <w:tc>
          <w:tcPr>
            <w:tcW w:w="1116" w:type="pct"/>
            <w:vAlign w:val="center"/>
          </w:tcPr>
          <w:p w14:paraId="1C32850A">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电机</w:t>
            </w:r>
          </w:p>
        </w:tc>
        <w:tc>
          <w:tcPr>
            <w:tcW w:w="1994" w:type="pct"/>
            <w:vAlign w:val="center"/>
          </w:tcPr>
          <w:p w14:paraId="374B48F2">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无锡大力</w:t>
            </w:r>
          </w:p>
        </w:tc>
        <w:tc>
          <w:tcPr>
            <w:tcW w:w="1250" w:type="pct"/>
            <w:vAlign w:val="center"/>
          </w:tcPr>
          <w:p w14:paraId="3EBB5614">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5F8354A1">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7061CDA1">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w:t>
            </w:r>
          </w:p>
        </w:tc>
        <w:tc>
          <w:tcPr>
            <w:tcW w:w="1116" w:type="pct"/>
            <w:vAlign w:val="center"/>
          </w:tcPr>
          <w:p w14:paraId="0B82B345">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减速机</w:t>
            </w:r>
          </w:p>
        </w:tc>
        <w:tc>
          <w:tcPr>
            <w:tcW w:w="1994" w:type="pct"/>
            <w:vAlign w:val="center"/>
          </w:tcPr>
          <w:p w14:paraId="360FBBC7">
            <w:pPr>
              <w:pStyle w:val="10"/>
              <w:spacing w:line="460" w:lineRule="exact"/>
              <w:ind w:left="0" w:leftChars="0"/>
              <w:jc w:val="center"/>
              <w:textAlignment w:val="baseline"/>
              <w:rPr>
                <w:rFonts w:cs="Arial" w:asciiTheme="minorEastAsia" w:hAnsiTheme="minorEastAsia" w:eastAsiaTheme="minorEastAsia"/>
                <w:szCs w:val="21"/>
                <w:lang w:bidi="ar"/>
              </w:rPr>
            </w:pPr>
          </w:p>
        </w:tc>
        <w:tc>
          <w:tcPr>
            <w:tcW w:w="1250" w:type="pct"/>
            <w:vAlign w:val="center"/>
          </w:tcPr>
          <w:p w14:paraId="4E3B6676">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质保3年</w:t>
            </w:r>
          </w:p>
        </w:tc>
      </w:tr>
      <w:tr w14:paraId="7D49FFAA">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306F3BE1">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w:t>
            </w:r>
          </w:p>
        </w:tc>
        <w:tc>
          <w:tcPr>
            <w:tcW w:w="1116" w:type="pct"/>
            <w:vAlign w:val="center"/>
          </w:tcPr>
          <w:p w14:paraId="3F716858">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制动器</w:t>
            </w:r>
          </w:p>
        </w:tc>
        <w:tc>
          <w:tcPr>
            <w:tcW w:w="1994" w:type="pct"/>
            <w:vAlign w:val="center"/>
          </w:tcPr>
          <w:p w14:paraId="6F221DC8">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焦作虹发</w:t>
            </w:r>
          </w:p>
        </w:tc>
        <w:tc>
          <w:tcPr>
            <w:tcW w:w="1250" w:type="pct"/>
            <w:vAlign w:val="center"/>
          </w:tcPr>
          <w:p w14:paraId="4D43E12F">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7A4972A5">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76EC013A">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w:t>
            </w:r>
          </w:p>
        </w:tc>
        <w:tc>
          <w:tcPr>
            <w:tcW w:w="1116" w:type="pct"/>
            <w:vAlign w:val="center"/>
          </w:tcPr>
          <w:p w14:paraId="0168CDD3">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钢丝绳</w:t>
            </w:r>
          </w:p>
        </w:tc>
        <w:tc>
          <w:tcPr>
            <w:tcW w:w="1994" w:type="pct"/>
            <w:vAlign w:val="center"/>
          </w:tcPr>
          <w:p w14:paraId="778CDB44">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贵绳、南通</w:t>
            </w:r>
          </w:p>
        </w:tc>
        <w:tc>
          <w:tcPr>
            <w:tcW w:w="1250" w:type="pct"/>
            <w:vAlign w:val="center"/>
          </w:tcPr>
          <w:p w14:paraId="77A42E3A">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44319B4E">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0E02C29B">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w:t>
            </w:r>
          </w:p>
        </w:tc>
        <w:tc>
          <w:tcPr>
            <w:tcW w:w="1116" w:type="pct"/>
            <w:vAlign w:val="center"/>
          </w:tcPr>
          <w:p w14:paraId="7429494E">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电器元件</w:t>
            </w:r>
          </w:p>
        </w:tc>
        <w:tc>
          <w:tcPr>
            <w:tcW w:w="1994" w:type="pct"/>
            <w:vAlign w:val="center"/>
          </w:tcPr>
          <w:p w14:paraId="056DA523">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施耐德、西门子、ABB</w:t>
            </w:r>
          </w:p>
        </w:tc>
        <w:tc>
          <w:tcPr>
            <w:tcW w:w="1250" w:type="pct"/>
            <w:vAlign w:val="center"/>
          </w:tcPr>
          <w:p w14:paraId="79765048">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2F973437">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3C63B43D">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6</w:t>
            </w:r>
          </w:p>
        </w:tc>
        <w:tc>
          <w:tcPr>
            <w:tcW w:w="1116" w:type="pct"/>
            <w:vAlign w:val="center"/>
          </w:tcPr>
          <w:p w14:paraId="2CE32D90">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电线、电缆</w:t>
            </w:r>
          </w:p>
        </w:tc>
        <w:tc>
          <w:tcPr>
            <w:tcW w:w="1994" w:type="pct"/>
            <w:vAlign w:val="center"/>
          </w:tcPr>
          <w:p w14:paraId="2EF5A56C">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九九重工</w:t>
            </w:r>
          </w:p>
        </w:tc>
        <w:tc>
          <w:tcPr>
            <w:tcW w:w="1250" w:type="pct"/>
            <w:vAlign w:val="center"/>
          </w:tcPr>
          <w:p w14:paraId="3CABCD7E">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耐高温</w:t>
            </w:r>
          </w:p>
        </w:tc>
      </w:tr>
      <w:tr w14:paraId="68F3FCF2">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18313D07">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7</w:t>
            </w:r>
          </w:p>
        </w:tc>
        <w:tc>
          <w:tcPr>
            <w:tcW w:w="1116" w:type="pct"/>
            <w:vAlign w:val="center"/>
          </w:tcPr>
          <w:p w14:paraId="7A9ACD0E">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轴承</w:t>
            </w:r>
          </w:p>
        </w:tc>
        <w:tc>
          <w:tcPr>
            <w:tcW w:w="1994" w:type="pct"/>
            <w:vAlign w:val="center"/>
          </w:tcPr>
          <w:p w14:paraId="1EF121DD">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哈、瓦、洛</w:t>
            </w:r>
          </w:p>
        </w:tc>
        <w:tc>
          <w:tcPr>
            <w:tcW w:w="1250" w:type="pct"/>
            <w:vAlign w:val="center"/>
          </w:tcPr>
          <w:p w14:paraId="1C9A5A05">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62B30C3D">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7B2296DF">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w:t>
            </w:r>
          </w:p>
        </w:tc>
        <w:tc>
          <w:tcPr>
            <w:tcW w:w="1116" w:type="pct"/>
            <w:vAlign w:val="center"/>
          </w:tcPr>
          <w:p w14:paraId="47390B28">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钢材</w:t>
            </w:r>
          </w:p>
        </w:tc>
        <w:tc>
          <w:tcPr>
            <w:tcW w:w="1994" w:type="pct"/>
            <w:vAlign w:val="center"/>
          </w:tcPr>
          <w:p w14:paraId="11D677CC">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邯钢、安钢</w:t>
            </w:r>
          </w:p>
        </w:tc>
        <w:tc>
          <w:tcPr>
            <w:tcW w:w="1250" w:type="pct"/>
            <w:vAlign w:val="center"/>
          </w:tcPr>
          <w:p w14:paraId="21EB1366">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07CE82DD">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vAlign w:val="center"/>
          </w:tcPr>
          <w:p w14:paraId="64EFFC5E">
            <w:pPr>
              <w:pStyle w:val="10"/>
              <w:spacing w:line="460" w:lineRule="exact"/>
              <w:ind w:left="0" w:leftChars="0"/>
              <w:jc w:val="center"/>
              <w:textAlignment w:val="baseline"/>
              <w:rPr>
                <w:rFonts w:cs="Arial" w:asciiTheme="minorEastAsia" w:hAnsiTheme="minorEastAsia" w:eastAsiaTheme="minorEastAsia"/>
                <w:szCs w:val="21"/>
                <w:lang w:bidi="ar"/>
              </w:rPr>
            </w:pPr>
            <w:bookmarkStart w:id="5" w:name="_Toc13074"/>
            <w:r>
              <w:rPr>
                <w:rFonts w:hint="eastAsia" w:cs="Arial" w:asciiTheme="minorEastAsia" w:hAnsiTheme="minorEastAsia" w:eastAsiaTheme="minorEastAsia"/>
                <w:szCs w:val="21"/>
                <w:lang w:bidi="ar"/>
              </w:rPr>
              <w:t>9</w:t>
            </w:r>
          </w:p>
        </w:tc>
        <w:tc>
          <w:tcPr>
            <w:tcW w:w="1116" w:type="pct"/>
            <w:vAlign w:val="center"/>
          </w:tcPr>
          <w:p w14:paraId="60467C1E">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变频器</w:t>
            </w:r>
          </w:p>
        </w:tc>
        <w:tc>
          <w:tcPr>
            <w:tcW w:w="1994" w:type="pct"/>
            <w:vAlign w:val="center"/>
          </w:tcPr>
          <w:p w14:paraId="7AABA063">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施耐德、汇川</w:t>
            </w:r>
          </w:p>
        </w:tc>
        <w:tc>
          <w:tcPr>
            <w:tcW w:w="1250" w:type="pct"/>
            <w:vAlign w:val="center"/>
          </w:tcPr>
          <w:p w14:paraId="43A29207">
            <w:pPr>
              <w:pStyle w:val="10"/>
              <w:spacing w:line="460" w:lineRule="exact"/>
              <w:ind w:left="0" w:leftChars="0"/>
              <w:jc w:val="center"/>
              <w:textAlignment w:val="baseline"/>
              <w:rPr>
                <w:rFonts w:cs="Arial" w:asciiTheme="minorEastAsia" w:hAnsiTheme="minorEastAsia" w:eastAsiaTheme="minorEastAsia"/>
                <w:szCs w:val="21"/>
                <w:lang w:bidi="ar"/>
              </w:rPr>
            </w:pPr>
          </w:p>
        </w:tc>
      </w:tr>
      <w:tr w14:paraId="278637A8">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pct"/>
            <w:tcBorders>
              <w:bottom w:val="single" w:color="auto" w:sz="4" w:space="0"/>
            </w:tcBorders>
            <w:vAlign w:val="center"/>
          </w:tcPr>
          <w:p w14:paraId="56592B31">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11</w:t>
            </w:r>
          </w:p>
        </w:tc>
        <w:tc>
          <w:tcPr>
            <w:tcW w:w="1116" w:type="pct"/>
            <w:tcBorders>
              <w:bottom w:val="single" w:color="auto" w:sz="4" w:space="0"/>
            </w:tcBorders>
            <w:vAlign w:val="center"/>
          </w:tcPr>
          <w:p w14:paraId="50F9CDA9">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监控安全系统</w:t>
            </w:r>
          </w:p>
        </w:tc>
        <w:tc>
          <w:tcPr>
            <w:tcW w:w="1994" w:type="pct"/>
            <w:tcBorders>
              <w:bottom w:val="single" w:color="auto" w:sz="4" w:space="0"/>
            </w:tcBorders>
            <w:vAlign w:val="center"/>
          </w:tcPr>
          <w:p w14:paraId="0B4AE1D9">
            <w:pPr>
              <w:pStyle w:val="10"/>
              <w:spacing w:line="460" w:lineRule="exact"/>
              <w:ind w:left="0" w:leftChars="0"/>
              <w:jc w:val="center"/>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大华、海康</w:t>
            </w:r>
          </w:p>
        </w:tc>
        <w:tc>
          <w:tcPr>
            <w:tcW w:w="1250" w:type="pct"/>
            <w:tcBorders>
              <w:bottom w:val="single" w:color="auto" w:sz="4" w:space="0"/>
            </w:tcBorders>
            <w:vAlign w:val="center"/>
          </w:tcPr>
          <w:p w14:paraId="7B56E254">
            <w:pPr>
              <w:pStyle w:val="10"/>
              <w:spacing w:line="460" w:lineRule="exact"/>
              <w:ind w:left="0" w:leftChars="0"/>
              <w:jc w:val="center"/>
              <w:textAlignment w:val="baseline"/>
              <w:rPr>
                <w:rFonts w:cs="Arial" w:asciiTheme="minorEastAsia" w:hAnsiTheme="minorEastAsia" w:eastAsiaTheme="minorEastAsia"/>
                <w:szCs w:val="21"/>
                <w:lang w:bidi="ar"/>
              </w:rPr>
            </w:pPr>
          </w:p>
        </w:tc>
      </w:tr>
    </w:tbl>
    <w:p w14:paraId="361ED55B">
      <w:pPr>
        <w:pStyle w:val="10"/>
        <w:spacing w:line="460" w:lineRule="exact"/>
        <w:ind w:left="0" w:leftChars="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七、性能保证</w:t>
      </w:r>
    </w:p>
    <w:p w14:paraId="40E7CCF7">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7.1质量保证</w:t>
      </w:r>
    </w:p>
    <w:p w14:paraId="41B7E940">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1、卖方应满足本技术规范所提的技术要求。质量保证期限为</w:t>
      </w:r>
      <w:r>
        <w:rPr>
          <w:rFonts w:hint="eastAsia" w:cs="Arial" w:asciiTheme="minorEastAsia" w:hAnsiTheme="minorEastAsia" w:eastAsiaTheme="minorEastAsia"/>
          <w:szCs w:val="21"/>
          <w:lang w:val="en-US" w:eastAsia="zh-CN" w:bidi="ar"/>
        </w:rPr>
        <w:t>设备安装验收</w:t>
      </w:r>
      <w:r>
        <w:rPr>
          <w:rFonts w:hint="eastAsia" w:cs="Arial" w:asciiTheme="minorEastAsia" w:hAnsiTheme="minorEastAsia" w:eastAsiaTheme="minorEastAsia"/>
          <w:szCs w:val="21"/>
          <w:lang w:bidi="ar"/>
        </w:rPr>
        <w:t>合格后18个月。</w:t>
      </w:r>
    </w:p>
    <w:p w14:paraId="300265C3">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2、卖方应向买方保证提供设备是技术先进、成熟可靠的全新产品，在设计、材料选择和工艺上均无任何缺陷和差错，技术文件及图纸的内容必须正确、完整。</w:t>
      </w:r>
    </w:p>
    <w:p w14:paraId="72F8EED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3、卖方应按照买方的使用工况，确保起重机在具高温环境下，设备、电缆、滑触线等可靠运行。</w:t>
      </w:r>
    </w:p>
    <w:p w14:paraId="37FACE2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4、双梁桥式起重机的制造质量应按最新标准执行，买方将参加设备验收，卖方应按有关要求提供特种设备检验报告，并负责报检。</w:t>
      </w:r>
    </w:p>
    <w:p w14:paraId="6AFB9E1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5、卖方应确保设备的制造质量，现场安装调试及试运行期间发现的非人为质量问题由卖方免费负责解决。</w:t>
      </w:r>
    </w:p>
    <w:p w14:paraId="792389F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6、卖方对一切在质保期内出现非人为损坏负责，并无偿、及时更换。因设备质量问题而造成的设备损坏或不能正常使用时，卖方应无偿修理或更换，并将设备的质保期延长，延长时间为设备重新投运后18个月，否则严格履行赔偿责任。</w:t>
      </w:r>
    </w:p>
    <w:p w14:paraId="1DE53DC2">
      <w:pPr>
        <w:pStyle w:val="10"/>
        <w:spacing w:line="460" w:lineRule="exact"/>
        <w:ind w:left="0" w:leftChars="0" w:firstLine="420" w:firstLineChars="20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szCs w:val="21"/>
          <w:lang w:bidi="ar"/>
        </w:rPr>
        <w:t>7、在质保期内出现的人为损坏，卖方应确保配件及时到位，买方按报价单付款。</w:t>
      </w:r>
    </w:p>
    <w:p w14:paraId="341C3EF7">
      <w:pPr>
        <w:pStyle w:val="10"/>
        <w:spacing w:line="460" w:lineRule="exact"/>
        <w:ind w:left="0" w:leftChars="0"/>
        <w:jc w:val="left"/>
        <w:textAlignment w:val="baseline"/>
        <w:rPr>
          <w:rFonts w:cs="Arial" w:asciiTheme="minorEastAsia" w:hAnsiTheme="minorEastAsia" w:eastAsiaTheme="minorEastAsia"/>
          <w:b/>
          <w:bCs/>
          <w:szCs w:val="21"/>
          <w:lang w:val="zh-CN" w:bidi="ar"/>
        </w:rPr>
      </w:pPr>
      <w:bookmarkStart w:id="6" w:name="_Toc3317"/>
      <w:bookmarkStart w:id="7" w:name="_Toc11093"/>
      <w:bookmarkStart w:id="8" w:name="_Toc31907"/>
      <w:r>
        <w:rPr>
          <w:rFonts w:hint="eastAsia" w:cs="Arial" w:asciiTheme="minorEastAsia" w:hAnsiTheme="minorEastAsia" w:eastAsiaTheme="minorEastAsia"/>
          <w:b/>
          <w:bCs/>
          <w:szCs w:val="21"/>
          <w:lang w:val="zh-CN" w:bidi="ar"/>
        </w:rPr>
        <w:t>八、设备验收</w:t>
      </w:r>
      <w:bookmarkEnd w:id="6"/>
      <w:bookmarkEnd w:id="7"/>
      <w:bookmarkEnd w:id="8"/>
    </w:p>
    <w:p w14:paraId="5025BB9E">
      <w:pPr>
        <w:spacing w:line="460" w:lineRule="exact"/>
        <w:ind w:left="19" w:leftChars="9" w:firstLine="401" w:firstLineChars="191"/>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8.1 设备安装调试完成后，卖方向买方发出设备验收邀请，由买卖双方共同参与设备安装验收，验收合格后，验收合格后出具证明文件。设备进入试运行阶段，连续运行30日后进行性能考核验收。</w:t>
      </w:r>
    </w:p>
    <w:p w14:paraId="1357FC00">
      <w:pPr>
        <w:spacing w:line="460" w:lineRule="exact"/>
        <w:ind w:left="19" w:leftChars="9" w:firstLine="401" w:firstLineChars="191"/>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8.2性能考核验收标准：设备连续转运336小时无故障；</w:t>
      </w:r>
    </w:p>
    <w:p w14:paraId="02D6735C">
      <w:pPr>
        <w:spacing w:line="460" w:lineRule="exact"/>
        <w:ind w:left="19" w:leftChars="9" w:firstLine="401" w:firstLineChars="191"/>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8.3考核期：考核从正常操作下开始，设备连续运行不停机的情况下336小时内。在此期间因卖供设备故障造成的停机恢复后重新进入考核期（允许三次）。</w:t>
      </w:r>
    </w:p>
    <w:p w14:paraId="053972DD">
      <w:pPr>
        <w:spacing w:line="460" w:lineRule="exact"/>
        <w:ind w:left="19" w:leftChars="9" w:firstLine="401" w:firstLineChars="191"/>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8.4当完成验收测试以及双方认可时，双方将签署验收证书，设备进入质保期，</w:t>
      </w:r>
      <w:r>
        <w:rPr>
          <w:rFonts w:cs="Arial" w:asciiTheme="minorEastAsia" w:hAnsiTheme="minorEastAsia" w:eastAsiaTheme="minorEastAsia"/>
          <w:szCs w:val="21"/>
          <w:lang w:bidi="ar"/>
        </w:rPr>
        <w:t>质保期为</w:t>
      </w:r>
      <w:r>
        <w:rPr>
          <w:rFonts w:hint="eastAsia" w:cs="Arial" w:asciiTheme="minorEastAsia" w:hAnsiTheme="minorEastAsia" w:eastAsiaTheme="minorEastAsia"/>
          <w:szCs w:val="21"/>
          <w:lang w:bidi="ar"/>
        </w:rPr>
        <w:t>18个月。</w:t>
      </w:r>
    </w:p>
    <w:p w14:paraId="04AD7EE6">
      <w:pPr>
        <w:pStyle w:val="64"/>
        <w:spacing w:line="460" w:lineRule="exact"/>
        <w:ind w:firstLine="420" w:firstLineChars="200"/>
        <w:jc w:val="both"/>
        <w:textAlignment w:val="baseline"/>
        <w:rPr>
          <w:rFonts w:cs="Arial" w:asciiTheme="minorEastAsia" w:hAnsiTheme="minorEastAsia" w:eastAsiaTheme="minorEastAsia"/>
          <w:kern w:val="2"/>
          <w:sz w:val="21"/>
          <w:szCs w:val="21"/>
          <w:lang w:bidi="ar"/>
        </w:rPr>
      </w:pPr>
      <w:r>
        <w:rPr>
          <w:rFonts w:hint="eastAsia" w:cs="Arial" w:asciiTheme="minorEastAsia" w:hAnsiTheme="minorEastAsia" w:eastAsiaTheme="minorEastAsia"/>
          <w:kern w:val="2"/>
          <w:sz w:val="21"/>
          <w:szCs w:val="21"/>
          <w:lang w:bidi="ar"/>
        </w:rPr>
        <w:t>8.5卖方在设备运送到合同约定地点后20日之内完成项目现场的安装、调试工作。</w:t>
      </w:r>
    </w:p>
    <w:p w14:paraId="448865F5">
      <w:pPr>
        <w:pStyle w:val="64"/>
        <w:spacing w:line="460" w:lineRule="exact"/>
        <w:ind w:firstLine="420" w:firstLineChars="200"/>
        <w:jc w:val="both"/>
        <w:textAlignment w:val="baseline"/>
        <w:rPr>
          <w:rFonts w:cs="Arial" w:asciiTheme="minorEastAsia" w:hAnsiTheme="minorEastAsia" w:eastAsiaTheme="minorEastAsia"/>
          <w:kern w:val="2"/>
          <w:sz w:val="21"/>
          <w:szCs w:val="21"/>
          <w:lang w:bidi="ar"/>
        </w:rPr>
      </w:pPr>
      <w:r>
        <w:rPr>
          <w:rFonts w:hint="eastAsia" w:cs="Arial" w:asciiTheme="minorEastAsia" w:hAnsiTheme="minorEastAsia" w:eastAsiaTheme="minorEastAsia"/>
          <w:kern w:val="2"/>
          <w:sz w:val="21"/>
          <w:szCs w:val="21"/>
          <w:lang w:bidi="ar"/>
        </w:rPr>
        <w:t>8.6 如果设备验收不符合合同规定的要求，卖方应在10日内采取措施对设备或部件进行修理或者更换，并承担修理、更换有关的费用。</w:t>
      </w:r>
    </w:p>
    <w:p w14:paraId="3352C31D">
      <w:pPr>
        <w:pStyle w:val="64"/>
        <w:spacing w:line="460" w:lineRule="exact"/>
        <w:ind w:firstLine="420" w:firstLineChars="200"/>
        <w:jc w:val="both"/>
        <w:textAlignment w:val="baseline"/>
        <w:rPr>
          <w:rFonts w:cs="Arial" w:asciiTheme="minorEastAsia" w:hAnsiTheme="minorEastAsia" w:eastAsiaTheme="minorEastAsia"/>
          <w:kern w:val="2"/>
          <w:sz w:val="21"/>
          <w:szCs w:val="21"/>
          <w:lang w:bidi="ar"/>
        </w:rPr>
      </w:pPr>
      <w:r>
        <w:rPr>
          <w:rFonts w:hint="eastAsia" w:cs="Arial" w:asciiTheme="minorEastAsia" w:hAnsiTheme="minorEastAsia" w:eastAsiaTheme="minorEastAsia"/>
          <w:kern w:val="2"/>
          <w:sz w:val="21"/>
          <w:szCs w:val="21"/>
          <w:lang w:bidi="ar"/>
        </w:rPr>
        <w:t>8.7 卖方于设备到货验收完成后，按国家有关规定和本合同要求向买方提交完整、准确的设备技术文件，文件包括但不限于下列内容：装箱单、设备总图、产品使用说明书、安装说明书、产品合格证明书、备件（易损件）清单等。</w:t>
      </w:r>
    </w:p>
    <w:p w14:paraId="0AB53834">
      <w:pPr>
        <w:pStyle w:val="10"/>
        <w:spacing w:line="460" w:lineRule="exact"/>
        <w:ind w:left="0" w:leftChars="0"/>
        <w:jc w:val="left"/>
        <w:textAlignment w:val="baseline"/>
        <w:rPr>
          <w:rFonts w:cs="Arial" w:asciiTheme="minorEastAsia" w:hAnsiTheme="minorEastAsia" w:eastAsiaTheme="minorEastAsia"/>
          <w:b/>
          <w:bCs/>
          <w:szCs w:val="21"/>
          <w:lang w:bidi="ar"/>
        </w:rPr>
      </w:pPr>
      <w:r>
        <w:rPr>
          <w:rFonts w:hint="eastAsia" w:cs="Arial" w:asciiTheme="minorEastAsia" w:hAnsiTheme="minorEastAsia" w:eastAsiaTheme="minorEastAsia"/>
          <w:b/>
          <w:bCs/>
          <w:szCs w:val="21"/>
          <w:lang w:bidi="ar"/>
        </w:rPr>
        <w:t>九、技术资料</w:t>
      </w:r>
      <w:bookmarkEnd w:id="5"/>
      <w:r>
        <w:rPr>
          <w:rFonts w:hint="eastAsia" w:cs="Arial" w:asciiTheme="minorEastAsia" w:hAnsiTheme="minorEastAsia" w:eastAsiaTheme="minorEastAsia"/>
          <w:b/>
          <w:bCs/>
          <w:szCs w:val="21"/>
          <w:lang w:bidi="ar"/>
        </w:rPr>
        <w:t>（装订成册）</w:t>
      </w:r>
    </w:p>
    <w:p w14:paraId="4E99DE54">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1、电气原理图、元件接线布置图、元件明细表          </w:t>
      </w:r>
      <w:r>
        <w:rPr>
          <w:rFonts w:hint="eastAsia" w:cs="Arial" w:asciiTheme="minorEastAsia" w:hAnsiTheme="minorEastAsia" w:eastAsiaTheme="minorEastAsia"/>
          <w:szCs w:val="21"/>
          <w:lang w:val="en-US" w:eastAsia="zh-CN" w:bidi="ar"/>
        </w:rPr>
        <w:t xml:space="preserve"> </w:t>
      </w:r>
      <w:r>
        <w:rPr>
          <w:rFonts w:hint="eastAsia" w:cs="Arial" w:asciiTheme="minorEastAsia" w:hAnsiTheme="minorEastAsia" w:eastAsiaTheme="minorEastAsia"/>
          <w:szCs w:val="21"/>
          <w:lang w:bidi="ar"/>
        </w:rPr>
        <w:t xml:space="preserve"> 2套</w:t>
      </w:r>
    </w:p>
    <w:p w14:paraId="1DDE8B4D">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2、整机结构尺寸图                                  </w:t>
      </w:r>
      <w:r>
        <w:rPr>
          <w:rFonts w:hint="eastAsia" w:cs="Arial" w:asciiTheme="minorEastAsia" w:hAnsiTheme="minorEastAsia" w:eastAsiaTheme="minorEastAsia"/>
          <w:szCs w:val="21"/>
          <w:lang w:val="en-US" w:eastAsia="zh-CN" w:bidi="ar"/>
        </w:rPr>
        <w:t xml:space="preserve"> </w:t>
      </w:r>
      <w:r>
        <w:rPr>
          <w:rFonts w:hint="eastAsia" w:cs="Arial" w:asciiTheme="minorEastAsia" w:hAnsiTheme="minorEastAsia" w:eastAsiaTheme="minorEastAsia"/>
          <w:szCs w:val="21"/>
          <w:lang w:bidi="ar"/>
        </w:rPr>
        <w:t xml:space="preserve"> 2套</w:t>
      </w:r>
    </w:p>
    <w:p w14:paraId="0B6510EE">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3、机械传动装配图及主要零部件                       </w:t>
      </w:r>
      <w:r>
        <w:rPr>
          <w:rFonts w:hint="eastAsia" w:cs="Arial" w:asciiTheme="minorEastAsia" w:hAnsiTheme="minorEastAsia" w:eastAsiaTheme="minorEastAsia"/>
          <w:szCs w:val="21"/>
          <w:lang w:val="en-US" w:eastAsia="zh-CN" w:bidi="ar"/>
        </w:rPr>
        <w:t xml:space="preserve"> </w:t>
      </w:r>
      <w:r>
        <w:rPr>
          <w:rFonts w:hint="eastAsia" w:cs="Arial" w:asciiTheme="minorEastAsia" w:hAnsiTheme="minorEastAsia" w:eastAsiaTheme="minorEastAsia"/>
          <w:szCs w:val="21"/>
          <w:lang w:bidi="ar"/>
        </w:rPr>
        <w:t>2套</w:t>
      </w:r>
    </w:p>
    <w:p w14:paraId="2E9D75C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4、易损件图纸、规格明细表                           </w:t>
      </w:r>
      <w:r>
        <w:rPr>
          <w:rFonts w:hint="eastAsia" w:cs="Arial" w:asciiTheme="minorEastAsia" w:hAnsiTheme="minorEastAsia" w:eastAsiaTheme="minorEastAsia"/>
          <w:szCs w:val="21"/>
          <w:lang w:val="en-US" w:eastAsia="zh-CN" w:bidi="ar"/>
        </w:rPr>
        <w:t xml:space="preserve"> </w:t>
      </w:r>
      <w:r>
        <w:rPr>
          <w:rFonts w:hint="eastAsia" w:cs="Arial" w:asciiTheme="minorEastAsia" w:hAnsiTheme="minorEastAsia" w:eastAsiaTheme="minorEastAsia"/>
          <w:szCs w:val="21"/>
          <w:lang w:bidi="ar"/>
        </w:rPr>
        <w:t>2套</w:t>
      </w:r>
    </w:p>
    <w:p w14:paraId="3B9CA2FB">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 xml:space="preserve">5、出厂合格证                                      </w:t>
      </w:r>
      <w:r>
        <w:rPr>
          <w:rFonts w:hint="eastAsia" w:cs="Arial" w:asciiTheme="minorEastAsia" w:hAnsiTheme="minorEastAsia" w:eastAsiaTheme="minorEastAsia"/>
          <w:szCs w:val="21"/>
          <w:lang w:val="en-US" w:eastAsia="zh-CN" w:bidi="ar"/>
        </w:rPr>
        <w:t xml:space="preserve"> </w:t>
      </w:r>
      <w:r>
        <w:rPr>
          <w:rFonts w:hint="eastAsia" w:cs="Arial" w:asciiTheme="minorEastAsia" w:hAnsiTheme="minorEastAsia" w:eastAsiaTheme="minorEastAsia"/>
          <w:szCs w:val="21"/>
          <w:lang w:bidi="ar"/>
        </w:rPr>
        <w:t xml:space="preserve"> 1份</w:t>
      </w:r>
    </w:p>
    <w:p w14:paraId="1E44D5C7">
      <w:pPr>
        <w:pStyle w:val="10"/>
        <w:spacing w:line="460" w:lineRule="exact"/>
        <w:ind w:left="0" w:leftChars="0"/>
        <w:jc w:val="left"/>
        <w:textAlignment w:val="baseline"/>
        <w:rPr>
          <w:rFonts w:cs="Arial" w:asciiTheme="minorEastAsia" w:hAnsiTheme="minorEastAsia" w:eastAsiaTheme="minorEastAsia"/>
          <w:b/>
          <w:bCs/>
          <w:szCs w:val="21"/>
          <w:lang w:bidi="ar"/>
        </w:rPr>
      </w:pPr>
      <w:bookmarkStart w:id="9" w:name="_Toc24976"/>
      <w:r>
        <w:rPr>
          <w:rFonts w:hint="eastAsia" w:cs="Arial" w:asciiTheme="minorEastAsia" w:hAnsiTheme="minorEastAsia" w:eastAsiaTheme="minorEastAsia"/>
          <w:b/>
          <w:bCs/>
          <w:szCs w:val="21"/>
          <w:lang w:bidi="ar"/>
        </w:rPr>
        <w:t>十、技术服务及售后服务</w:t>
      </w:r>
      <w:bookmarkEnd w:id="9"/>
    </w:p>
    <w:p w14:paraId="23358FC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1、供方必须严格按照交付进度提供技术资料和设备。</w:t>
      </w:r>
    </w:p>
    <w:p w14:paraId="3E2A6602">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2、供方提供的产品应有质量保证的各项文件，文件应具有完整性和可靠性。</w:t>
      </w:r>
    </w:p>
    <w:p w14:paraId="7E6181DA">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3、供方应及时提供需方所需要的技术图纸资料。</w:t>
      </w:r>
    </w:p>
    <w:p w14:paraId="7FB5F46D">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4、设备质量保证期内因设备质量问题而不能正常工作时，供方应免费为需方及时修理或更换。</w:t>
      </w:r>
    </w:p>
    <w:p w14:paraId="055B09FC">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5、供方负责现场设备安装、设备调试及设备操作人员培训。</w:t>
      </w:r>
    </w:p>
    <w:p w14:paraId="0C15EF7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6、供方保证起重机的所有配置能满足标书及合同书要求。</w:t>
      </w:r>
    </w:p>
    <w:p w14:paraId="3710A9C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7、接到用户反映的质量问题信息后，供方在24小时之内作出答复，并派出服务人员7天内到达现场，做到用户对质量不满意，服务不停止。</w:t>
      </w:r>
    </w:p>
    <w:p w14:paraId="49DF8355">
      <w:pPr>
        <w:pStyle w:val="10"/>
        <w:spacing w:line="460" w:lineRule="exact"/>
        <w:ind w:left="0" w:leftChars="0"/>
        <w:jc w:val="left"/>
        <w:textAlignment w:val="baseline"/>
        <w:rPr>
          <w:rFonts w:cs="Arial" w:asciiTheme="minorEastAsia" w:hAnsiTheme="minorEastAsia" w:eastAsiaTheme="minorEastAsia"/>
          <w:b/>
          <w:bCs/>
          <w:szCs w:val="21"/>
          <w:lang w:bidi="ar"/>
        </w:rPr>
      </w:pPr>
      <w:bookmarkStart w:id="10" w:name="_Toc21304"/>
      <w:r>
        <w:rPr>
          <w:rFonts w:hint="eastAsia" w:cs="Arial" w:asciiTheme="minorEastAsia" w:hAnsiTheme="minorEastAsia" w:eastAsiaTheme="minorEastAsia"/>
          <w:b/>
          <w:bCs/>
          <w:szCs w:val="21"/>
          <w:lang w:bidi="ar"/>
        </w:rPr>
        <w:t>十一、其他</w:t>
      </w:r>
      <w:bookmarkEnd w:id="10"/>
    </w:p>
    <w:p w14:paraId="3AC75139">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1、其它未尽事宜，由双方友好协商解决。</w:t>
      </w:r>
    </w:p>
    <w:p w14:paraId="7034D19F">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2、本技术协议作为商务合同的附件，与其具有同等法律效力。</w:t>
      </w:r>
    </w:p>
    <w:p w14:paraId="4BCEBFC8">
      <w:pPr>
        <w:pStyle w:val="10"/>
        <w:spacing w:line="460" w:lineRule="exact"/>
        <w:ind w:left="0" w:leftChars="0" w:firstLine="420" w:firstLineChars="200"/>
        <w:jc w:val="left"/>
        <w:textAlignment w:val="baseline"/>
        <w:rPr>
          <w:rFonts w:cs="Arial" w:asciiTheme="minorEastAsia" w:hAnsiTheme="minorEastAsia" w:eastAsiaTheme="minorEastAsia"/>
          <w:szCs w:val="21"/>
          <w:lang w:bidi="ar"/>
        </w:rPr>
      </w:pPr>
      <w:r>
        <w:rPr>
          <w:rFonts w:hint="eastAsia" w:cs="Arial" w:asciiTheme="minorEastAsia" w:hAnsiTheme="minorEastAsia" w:eastAsiaTheme="minorEastAsia"/>
          <w:szCs w:val="21"/>
          <w:lang w:bidi="ar"/>
        </w:rPr>
        <w:t>3、本技术协议自双方代表签字后，与合同文本同时起生效。</w:t>
      </w:r>
    </w:p>
    <w:p w14:paraId="2D5DD2B1">
      <w:pPr>
        <w:spacing w:line="460" w:lineRule="exact"/>
        <w:jc w:val="left"/>
        <w:textAlignment w:val="baseline"/>
        <w:rPr>
          <w:rFonts w:cs="仿宋" w:asciiTheme="minorEastAsia" w:hAnsiTheme="minorEastAsia" w:eastAsiaTheme="minorEastAsia"/>
          <w:b/>
          <w:bCs/>
          <w:szCs w:val="21"/>
        </w:rPr>
      </w:pPr>
    </w:p>
    <w:sectPr>
      <w:headerReference r:id="rId3" w:type="default"/>
      <w:footerReference r:id="rId4" w:type="default"/>
      <w:pgSz w:w="11906" w:h="16838"/>
      <w:pgMar w:top="851" w:right="1418" w:bottom="851" w:left="1418" w:header="283" w:footer="992" w:gutter="0"/>
      <w:pgNumType w:fmt="decimalFullWidt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E79B9">
    <w:pPr>
      <w:pStyle w:val="17"/>
      <w:ind w:right="360"/>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84A874">
                          <w:pPr>
                            <w:pStyle w:val="17"/>
                            <w:rPr>
                              <w:rStyle w:val="29"/>
                            </w:rPr>
                          </w:pPr>
                          <w:r>
                            <w:fldChar w:fldCharType="begin"/>
                          </w:r>
                          <w:r>
                            <w:rPr>
                              <w:rStyle w:val="29"/>
                            </w:rPr>
                            <w:instrText xml:space="preserve">PAGE  </w:instrText>
                          </w:r>
                          <w:r>
                            <w:fldChar w:fldCharType="separate"/>
                          </w:r>
                          <w:r>
                            <w:rPr>
                              <w:rStyle w:val="29"/>
                              <w:rFonts w:hint="eastAsia"/>
                            </w:rPr>
                            <w:t>９</w:t>
                          </w:r>
                          <w:r>
                            <w:fldChar w:fldCharType="end"/>
                          </w:r>
                        </w:p>
                      </w:txbxContent>
                    </wps:txbx>
                    <wps:bodyPr wrap="none" lIns="0" tIns="0" rIns="0" bIns="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1Wah8IBAACN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5eUOG5x4OefP86/Hs8P38nb&#10;LE8foMasu4B5aXjvB1ya2Q/ozKwHFW3+Ih+CcRT3dBFXDomI/Gi1XK0qDAmMzRfEZ0/PQ4T0QXpL&#10;stHQiNMrovLjJ0hj6pySqzl/q40pEzTuLwdiZg/LvY89ZisNu2EitPPtCfn0OPiGOtxzSsxHh7rm&#10;HZmNOBu7ycg1ILw7JCxc+smoI9RUDKdUGE0bldfgz3vJevqLN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E9VmofCAQAAjQMAAA4AAAAAAAAAAQAgAAAAHgEAAGRycy9lMm9Eb2MueG1sUEsF&#10;BgAAAAAGAAYAWQEAAFIFAAAAAA==&#10;">
              <v:fill on="f" focussize="0,0"/>
              <v:stroke on="f"/>
              <v:imagedata o:title=""/>
              <o:lock v:ext="edit" aspectratio="f"/>
              <v:textbox inset="0mm,0mm,0mm,0mm" style="mso-fit-shape-to-text:t;">
                <w:txbxContent>
                  <w:p w14:paraId="5884A874">
                    <w:pPr>
                      <w:pStyle w:val="17"/>
                      <w:rPr>
                        <w:rStyle w:val="29"/>
                      </w:rPr>
                    </w:pPr>
                    <w:r>
                      <w:fldChar w:fldCharType="begin"/>
                    </w:r>
                    <w:r>
                      <w:rPr>
                        <w:rStyle w:val="29"/>
                      </w:rPr>
                      <w:instrText xml:space="preserve">PAGE  </w:instrText>
                    </w:r>
                    <w:r>
                      <w:fldChar w:fldCharType="separate"/>
                    </w:r>
                    <w:r>
                      <w:rPr>
                        <w:rStyle w:val="29"/>
                        <w:rFonts w:hint="eastAsia"/>
                      </w:rPr>
                      <w:t>９</w:t>
                    </w:r>
                    <w:r>
                      <w:fldChar w:fldCharType="end"/>
                    </w:r>
                  </w:p>
                </w:txbxContent>
              </v:textbox>
            </v:shape>
          </w:pict>
        </mc:Fallback>
      </mc:AlternateContent>
    </w:r>
    <w:r>
      <w:rPr>
        <w:sz w:val="21"/>
        <w:szCs w:val="21"/>
      </w:rPr>
      <w:t xml:space="preserve">        </w:t>
    </w:r>
    <w:r>
      <w:rPr>
        <w:rFonts w:hint="eastAsia"/>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1A554">
    <w:pPr>
      <w:pStyle w:val="18"/>
      <w:pBdr>
        <w:bottom w:val="single" w:color="auto" w:sz="6" w:space="12"/>
      </w:pBdr>
      <w:jc w:val="both"/>
      <w:rPr>
        <w:color w:val="0000FF"/>
        <w:sz w:val="32"/>
        <w:szCs w:val="32"/>
      </w:rPr>
    </w:pPr>
    <w:r>
      <w:rPr>
        <w:rFonts w:hint="eastAsia"/>
        <w:color w:val="0000FF"/>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2485B"/>
    <w:multiLevelType w:val="multilevel"/>
    <w:tmpl w:val="2C22485B"/>
    <w:lvl w:ilvl="0" w:tentative="0">
      <w:start w:val="1"/>
      <w:numFmt w:val="decimal"/>
      <w:pStyle w:val="45"/>
      <w:lvlText w:val="%1、"/>
      <w:lvlJc w:val="left"/>
      <w:pPr>
        <w:tabs>
          <w:tab w:val="left" w:pos="397"/>
        </w:tabs>
        <w:ind w:left="397" w:hanging="397"/>
      </w:pPr>
      <w:rPr>
        <w:rFonts w:ascii="Times New Roman" w:hAnsi="Times New Roman" w:eastAsia="Times New Roman" w:cs="Times New Roman"/>
        <w:color w:val="auto"/>
      </w:rPr>
    </w:lvl>
    <w:lvl w:ilvl="1" w:tentative="0">
      <w:start w:val="1"/>
      <w:numFmt w:val="decimal"/>
      <w:lvlText w:val="%2)"/>
      <w:lvlJc w:val="left"/>
      <w:pPr>
        <w:tabs>
          <w:tab w:val="left" w:pos="840"/>
        </w:tabs>
        <w:ind w:left="840" w:hanging="420"/>
      </w:pPr>
      <w:rPr>
        <w:rFonts w:hint="default"/>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3C222C70"/>
    <w:multiLevelType w:val="multilevel"/>
    <w:tmpl w:val="3C222C70"/>
    <w:lvl w:ilvl="0" w:tentative="0">
      <w:start w:val="1"/>
      <w:numFmt w:val="bullet"/>
      <w:pStyle w:val="33"/>
      <w:lvlText w:val=""/>
      <w:lvlJc w:val="left"/>
      <w:pPr>
        <w:tabs>
          <w:tab w:val="left" w:pos="752"/>
        </w:tabs>
        <w:ind w:left="752" w:hanging="420"/>
      </w:pPr>
      <w:rPr>
        <w:rFonts w:hint="default" w:ascii="Wingdings" w:hAnsi="Wingdings"/>
      </w:rPr>
    </w:lvl>
    <w:lvl w:ilvl="1" w:tentative="0">
      <w:start w:val="1"/>
      <w:numFmt w:val="bullet"/>
      <w:lvlText w:val=""/>
      <w:lvlJc w:val="left"/>
      <w:pPr>
        <w:tabs>
          <w:tab w:val="left" w:pos="1172"/>
        </w:tabs>
        <w:ind w:left="1172" w:hanging="420"/>
      </w:pPr>
      <w:rPr>
        <w:rFonts w:hint="default" w:ascii="Wingdings" w:hAnsi="Wingdings"/>
      </w:rPr>
    </w:lvl>
    <w:lvl w:ilvl="2" w:tentative="0">
      <w:start w:val="1"/>
      <w:numFmt w:val="bullet"/>
      <w:lvlText w:val=""/>
      <w:lvlJc w:val="left"/>
      <w:pPr>
        <w:tabs>
          <w:tab w:val="left" w:pos="1592"/>
        </w:tabs>
        <w:ind w:left="1592" w:hanging="420"/>
      </w:pPr>
      <w:rPr>
        <w:rFonts w:hint="default" w:ascii="Wingdings" w:hAnsi="Wingdings"/>
      </w:rPr>
    </w:lvl>
    <w:lvl w:ilvl="3" w:tentative="0">
      <w:start w:val="1"/>
      <w:numFmt w:val="bullet"/>
      <w:lvlText w:val=""/>
      <w:lvlJc w:val="left"/>
      <w:pPr>
        <w:tabs>
          <w:tab w:val="left" w:pos="2012"/>
        </w:tabs>
        <w:ind w:left="2012" w:hanging="420"/>
      </w:pPr>
      <w:rPr>
        <w:rFonts w:hint="default" w:ascii="Wingdings" w:hAnsi="Wingdings"/>
      </w:rPr>
    </w:lvl>
    <w:lvl w:ilvl="4" w:tentative="0">
      <w:start w:val="1"/>
      <w:numFmt w:val="bullet"/>
      <w:lvlText w:val=""/>
      <w:lvlJc w:val="left"/>
      <w:pPr>
        <w:tabs>
          <w:tab w:val="left" w:pos="2432"/>
        </w:tabs>
        <w:ind w:left="2432" w:hanging="420"/>
      </w:pPr>
      <w:rPr>
        <w:rFonts w:hint="default" w:ascii="Wingdings" w:hAnsi="Wingdings"/>
      </w:rPr>
    </w:lvl>
    <w:lvl w:ilvl="5" w:tentative="0">
      <w:start w:val="1"/>
      <w:numFmt w:val="bullet"/>
      <w:lvlText w:val=""/>
      <w:lvlJc w:val="left"/>
      <w:pPr>
        <w:tabs>
          <w:tab w:val="left" w:pos="2852"/>
        </w:tabs>
        <w:ind w:left="2852" w:hanging="420"/>
      </w:pPr>
      <w:rPr>
        <w:rFonts w:hint="default" w:ascii="Wingdings" w:hAnsi="Wingdings"/>
      </w:rPr>
    </w:lvl>
    <w:lvl w:ilvl="6" w:tentative="0">
      <w:start w:val="1"/>
      <w:numFmt w:val="bullet"/>
      <w:lvlText w:val=""/>
      <w:lvlJc w:val="left"/>
      <w:pPr>
        <w:tabs>
          <w:tab w:val="left" w:pos="3272"/>
        </w:tabs>
        <w:ind w:left="3272" w:hanging="420"/>
      </w:pPr>
      <w:rPr>
        <w:rFonts w:hint="default" w:ascii="Wingdings" w:hAnsi="Wingdings"/>
      </w:rPr>
    </w:lvl>
    <w:lvl w:ilvl="7" w:tentative="0">
      <w:start w:val="1"/>
      <w:numFmt w:val="bullet"/>
      <w:lvlText w:val=""/>
      <w:lvlJc w:val="left"/>
      <w:pPr>
        <w:tabs>
          <w:tab w:val="left" w:pos="3692"/>
        </w:tabs>
        <w:ind w:left="3692" w:hanging="420"/>
      </w:pPr>
      <w:rPr>
        <w:rFonts w:hint="default" w:ascii="Wingdings" w:hAnsi="Wingdings"/>
      </w:rPr>
    </w:lvl>
    <w:lvl w:ilvl="8" w:tentative="0">
      <w:start w:val="1"/>
      <w:numFmt w:val="bullet"/>
      <w:lvlText w:val=""/>
      <w:lvlJc w:val="left"/>
      <w:pPr>
        <w:tabs>
          <w:tab w:val="left" w:pos="4112"/>
        </w:tabs>
        <w:ind w:left="4112" w:hanging="420"/>
      </w:pPr>
      <w:rPr>
        <w:rFonts w:hint="default" w:ascii="Wingdings" w:hAnsi="Wingdings"/>
      </w:rPr>
    </w:lvl>
  </w:abstractNum>
  <w:abstractNum w:abstractNumId="2">
    <w:nsid w:val="407E65F9"/>
    <w:multiLevelType w:val="multilevel"/>
    <w:tmpl w:val="407E65F9"/>
    <w:lvl w:ilvl="0" w:tentative="0">
      <w:start w:val="1"/>
      <w:numFmt w:val="none"/>
      <w:pStyle w:val="41"/>
      <w:lvlText w:val="%1·　"/>
      <w:lvlJc w:val="left"/>
      <w:pPr>
        <w:tabs>
          <w:tab w:val="left" w:pos="1260"/>
        </w:tabs>
        <w:ind w:left="857" w:hanging="317"/>
      </w:pPr>
      <w:rPr>
        <w:rFonts w:hint="eastAsia" w:ascii="宋体" w:hAnsi="Times New Roman" w:eastAsia="宋体"/>
        <w:b w:val="0"/>
        <w:i w:val="0"/>
        <w:sz w:val="21"/>
      </w:rPr>
    </w:lvl>
    <w:lvl w:ilvl="1" w:tentative="0">
      <w:start w:val="1"/>
      <w:numFmt w:val="bullet"/>
      <w:lvlText w:val=""/>
      <w:lvlJc w:val="left"/>
      <w:pPr>
        <w:tabs>
          <w:tab w:val="left" w:pos="945"/>
        </w:tabs>
        <w:ind w:left="945" w:hanging="420"/>
      </w:pPr>
      <w:rPr>
        <w:rFonts w:hint="default" w:ascii="Wingdings" w:hAnsi="Wingdings"/>
      </w:rPr>
    </w:lvl>
    <w:lvl w:ilvl="2" w:tentative="0">
      <w:start w:val="5"/>
      <w:numFmt w:val="decimal"/>
      <w:lvlText w:val="%3)"/>
      <w:lvlJc w:val="left"/>
      <w:pPr>
        <w:tabs>
          <w:tab w:val="left" w:pos="1305"/>
        </w:tabs>
        <w:ind w:left="1305" w:hanging="360"/>
      </w:pPr>
      <w:rPr>
        <w:rFonts w:hint="default"/>
      </w:rPr>
    </w:lvl>
    <w:lvl w:ilvl="3" w:tentative="0">
      <w:start w:val="1"/>
      <w:numFmt w:val="bullet"/>
      <w:lvlText w:val=""/>
      <w:lvlJc w:val="left"/>
      <w:pPr>
        <w:tabs>
          <w:tab w:val="left" w:pos="1785"/>
        </w:tabs>
        <w:ind w:left="1785" w:hanging="420"/>
      </w:pPr>
      <w:rPr>
        <w:rFonts w:hint="default" w:ascii="Wingdings" w:hAnsi="Wingdings"/>
      </w:rPr>
    </w:lvl>
    <w:lvl w:ilvl="4" w:tentative="0">
      <w:start w:val="1"/>
      <w:numFmt w:val="bullet"/>
      <w:lvlText w:val=""/>
      <w:lvlJc w:val="left"/>
      <w:pPr>
        <w:tabs>
          <w:tab w:val="left" w:pos="2205"/>
        </w:tabs>
        <w:ind w:left="2205" w:hanging="420"/>
      </w:pPr>
      <w:rPr>
        <w:rFonts w:hint="default" w:ascii="Wingdings" w:hAnsi="Wingdings"/>
      </w:rPr>
    </w:lvl>
    <w:lvl w:ilvl="5" w:tentative="0">
      <w:start w:val="1"/>
      <w:numFmt w:val="bullet"/>
      <w:lvlText w:val=""/>
      <w:lvlJc w:val="left"/>
      <w:pPr>
        <w:tabs>
          <w:tab w:val="left" w:pos="2625"/>
        </w:tabs>
        <w:ind w:left="2625" w:hanging="420"/>
      </w:pPr>
      <w:rPr>
        <w:rFonts w:hint="default" w:ascii="Wingdings" w:hAnsi="Wingdings"/>
      </w:rPr>
    </w:lvl>
    <w:lvl w:ilvl="6" w:tentative="0">
      <w:start w:val="1"/>
      <w:numFmt w:val="bullet"/>
      <w:lvlText w:val=""/>
      <w:lvlJc w:val="left"/>
      <w:pPr>
        <w:tabs>
          <w:tab w:val="left" w:pos="3045"/>
        </w:tabs>
        <w:ind w:left="3045" w:hanging="420"/>
      </w:pPr>
      <w:rPr>
        <w:rFonts w:hint="default" w:ascii="Wingdings" w:hAnsi="Wingdings"/>
      </w:rPr>
    </w:lvl>
    <w:lvl w:ilvl="7" w:tentative="0">
      <w:start w:val="1"/>
      <w:numFmt w:val="bullet"/>
      <w:lvlText w:val=""/>
      <w:lvlJc w:val="left"/>
      <w:pPr>
        <w:tabs>
          <w:tab w:val="left" w:pos="3465"/>
        </w:tabs>
        <w:ind w:left="3465" w:hanging="420"/>
      </w:pPr>
      <w:rPr>
        <w:rFonts w:hint="default" w:ascii="Wingdings" w:hAnsi="Wingdings"/>
      </w:rPr>
    </w:lvl>
    <w:lvl w:ilvl="8" w:tentative="0">
      <w:start w:val="1"/>
      <w:numFmt w:val="bullet"/>
      <w:lvlText w:val=""/>
      <w:lvlJc w:val="left"/>
      <w:pPr>
        <w:tabs>
          <w:tab w:val="left" w:pos="3885"/>
        </w:tabs>
        <w:ind w:left="3885" w:hanging="420"/>
      </w:pPr>
      <w:rPr>
        <w:rFonts w:hint="default" w:ascii="Wingdings" w:hAnsi="Wingdings"/>
      </w:rPr>
    </w:lvl>
  </w:abstractNum>
  <w:abstractNum w:abstractNumId="3">
    <w:nsid w:val="583C3E55"/>
    <w:multiLevelType w:val="multilevel"/>
    <w:tmpl w:val="583C3E55"/>
    <w:lvl w:ilvl="0" w:tentative="0">
      <w:start w:val="1"/>
      <w:numFmt w:val="bullet"/>
      <w:pStyle w:val="39"/>
      <w:lvlText w:val=""/>
      <w:lvlJc w:val="left"/>
      <w:pPr>
        <w:tabs>
          <w:tab w:val="left" w:pos="420"/>
        </w:tabs>
        <w:ind w:left="397" w:hanging="397"/>
      </w:pPr>
      <w:rPr>
        <w:rFonts w:hint="default" w:ascii="Wingdings" w:hAnsi="Wingdings"/>
      </w:rPr>
    </w:lvl>
    <w:lvl w:ilvl="1" w:tentative="0">
      <w:start w:val="2"/>
      <w:numFmt w:val="japaneseCounting"/>
      <w:lvlText w:val="第%2章"/>
      <w:lvlJc w:val="left"/>
      <w:pPr>
        <w:tabs>
          <w:tab w:val="left" w:pos="1500"/>
        </w:tabs>
        <w:ind w:left="1500" w:hanging="108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布衣">
    <w15:presenceInfo w15:providerId="WPS Office" w15:userId="22882786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ZWQxMmJjYTNiNDNlYmNlNzY0NmNkYmU1MWQ0YzcifQ=="/>
  </w:docVars>
  <w:rsids>
    <w:rsidRoot w:val="003A505E"/>
    <w:rsid w:val="00000D72"/>
    <w:rsid w:val="00000E52"/>
    <w:rsid w:val="00001A45"/>
    <w:rsid w:val="0000287E"/>
    <w:rsid w:val="00002EEE"/>
    <w:rsid w:val="00004EF4"/>
    <w:rsid w:val="00005AD2"/>
    <w:rsid w:val="00005BA2"/>
    <w:rsid w:val="00007328"/>
    <w:rsid w:val="000079BF"/>
    <w:rsid w:val="00007D28"/>
    <w:rsid w:val="00010A31"/>
    <w:rsid w:val="00011B24"/>
    <w:rsid w:val="00011FA5"/>
    <w:rsid w:val="0001220A"/>
    <w:rsid w:val="00012374"/>
    <w:rsid w:val="00014CE2"/>
    <w:rsid w:val="000150D8"/>
    <w:rsid w:val="00015135"/>
    <w:rsid w:val="00016301"/>
    <w:rsid w:val="00016C35"/>
    <w:rsid w:val="0002014A"/>
    <w:rsid w:val="000218B7"/>
    <w:rsid w:val="00022E5D"/>
    <w:rsid w:val="0002532E"/>
    <w:rsid w:val="00030302"/>
    <w:rsid w:val="000312AC"/>
    <w:rsid w:val="0003458C"/>
    <w:rsid w:val="00034F01"/>
    <w:rsid w:val="000359E0"/>
    <w:rsid w:val="00036388"/>
    <w:rsid w:val="00040BFE"/>
    <w:rsid w:val="00040DDD"/>
    <w:rsid w:val="000418CE"/>
    <w:rsid w:val="0004354E"/>
    <w:rsid w:val="00044900"/>
    <w:rsid w:val="00046131"/>
    <w:rsid w:val="000463AF"/>
    <w:rsid w:val="00046B68"/>
    <w:rsid w:val="000516E7"/>
    <w:rsid w:val="000527F0"/>
    <w:rsid w:val="00053BED"/>
    <w:rsid w:val="0005510F"/>
    <w:rsid w:val="00056241"/>
    <w:rsid w:val="00056FEF"/>
    <w:rsid w:val="00057293"/>
    <w:rsid w:val="00060058"/>
    <w:rsid w:val="00061FBA"/>
    <w:rsid w:val="000663A7"/>
    <w:rsid w:val="00066B87"/>
    <w:rsid w:val="00067E3D"/>
    <w:rsid w:val="0007019E"/>
    <w:rsid w:val="000723AB"/>
    <w:rsid w:val="000770E2"/>
    <w:rsid w:val="000775B2"/>
    <w:rsid w:val="00080BAB"/>
    <w:rsid w:val="000817C3"/>
    <w:rsid w:val="00085133"/>
    <w:rsid w:val="00085C1D"/>
    <w:rsid w:val="00086B4A"/>
    <w:rsid w:val="000900A2"/>
    <w:rsid w:val="000917C8"/>
    <w:rsid w:val="00092B38"/>
    <w:rsid w:val="00094BD1"/>
    <w:rsid w:val="00094E59"/>
    <w:rsid w:val="00095DDD"/>
    <w:rsid w:val="000A414E"/>
    <w:rsid w:val="000A5D0F"/>
    <w:rsid w:val="000A697E"/>
    <w:rsid w:val="000B13BE"/>
    <w:rsid w:val="000B2FAE"/>
    <w:rsid w:val="000B50D1"/>
    <w:rsid w:val="000B543B"/>
    <w:rsid w:val="000B6664"/>
    <w:rsid w:val="000B6A65"/>
    <w:rsid w:val="000B7988"/>
    <w:rsid w:val="000C17CC"/>
    <w:rsid w:val="000C1C8E"/>
    <w:rsid w:val="000C2B8B"/>
    <w:rsid w:val="000C3151"/>
    <w:rsid w:val="000C32B4"/>
    <w:rsid w:val="000C7FC7"/>
    <w:rsid w:val="000D2374"/>
    <w:rsid w:val="000D23C6"/>
    <w:rsid w:val="000D3056"/>
    <w:rsid w:val="000D35BC"/>
    <w:rsid w:val="000D3BCB"/>
    <w:rsid w:val="000D5697"/>
    <w:rsid w:val="000D5F1E"/>
    <w:rsid w:val="000D63FE"/>
    <w:rsid w:val="000D7425"/>
    <w:rsid w:val="000E16FF"/>
    <w:rsid w:val="000E3232"/>
    <w:rsid w:val="000E4C13"/>
    <w:rsid w:val="000E539B"/>
    <w:rsid w:val="000E65CF"/>
    <w:rsid w:val="000F2D18"/>
    <w:rsid w:val="000F30F4"/>
    <w:rsid w:val="000F3BBB"/>
    <w:rsid w:val="000F3EE7"/>
    <w:rsid w:val="000F4FB5"/>
    <w:rsid w:val="000F4FE4"/>
    <w:rsid w:val="000F633E"/>
    <w:rsid w:val="000F679B"/>
    <w:rsid w:val="000F6951"/>
    <w:rsid w:val="000F6FE8"/>
    <w:rsid w:val="000F74C4"/>
    <w:rsid w:val="00100C0E"/>
    <w:rsid w:val="0010252F"/>
    <w:rsid w:val="00103543"/>
    <w:rsid w:val="00104D7E"/>
    <w:rsid w:val="00105176"/>
    <w:rsid w:val="00105E3C"/>
    <w:rsid w:val="00107D27"/>
    <w:rsid w:val="00107E9C"/>
    <w:rsid w:val="00110B4A"/>
    <w:rsid w:val="00112DAA"/>
    <w:rsid w:val="001139B4"/>
    <w:rsid w:val="00113D60"/>
    <w:rsid w:val="001170C1"/>
    <w:rsid w:val="00121FA8"/>
    <w:rsid w:val="0012234A"/>
    <w:rsid w:val="001226FE"/>
    <w:rsid w:val="001231CD"/>
    <w:rsid w:val="00123591"/>
    <w:rsid w:val="001250E5"/>
    <w:rsid w:val="001251A1"/>
    <w:rsid w:val="00130044"/>
    <w:rsid w:val="00130947"/>
    <w:rsid w:val="0013214D"/>
    <w:rsid w:val="00132986"/>
    <w:rsid w:val="0013684F"/>
    <w:rsid w:val="00141C28"/>
    <w:rsid w:val="00141FF9"/>
    <w:rsid w:val="001438D2"/>
    <w:rsid w:val="001467D8"/>
    <w:rsid w:val="00153720"/>
    <w:rsid w:val="00153842"/>
    <w:rsid w:val="001551EE"/>
    <w:rsid w:val="00155510"/>
    <w:rsid w:val="00156230"/>
    <w:rsid w:val="00156DEE"/>
    <w:rsid w:val="00156F51"/>
    <w:rsid w:val="00157E6E"/>
    <w:rsid w:val="0016041E"/>
    <w:rsid w:val="00161BD2"/>
    <w:rsid w:val="00161E35"/>
    <w:rsid w:val="0016326B"/>
    <w:rsid w:val="001636B9"/>
    <w:rsid w:val="00163F4D"/>
    <w:rsid w:val="00164FAD"/>
    <w:rsid w:val="001675DD"/>
    <w:rsid w:val="00170A3F"/>
    <w:rsid w:val="00171A69"/>
    <w:rsid w:val="00171B1A"/>
    <w:rsid w:val="0017298E"/>
    <w:rsid w:val="00174E18"/>
    <w:rsid w:val="0017564E"/>
    <w:rsid w:val="00175AD8"/>
    <w:rsid w:val="00176BE5"/>
    <w:rsid w:val="00177251"/>
    <w:rsid w:val="001806D1"/>
    <w:rsid w:val="00180775"/>
    <w:rsid w:val="001825A0"/>
    <w:rsid w:val="001828A0"/>
    <w:rsid w:val="00182A3A"/>
    <w:rsid w:val="00183CD9"/>
    <w:rsid w:val="00184146"/>
    <w:rsid w:val="00184ECF"/>
    <w:rsid w:val="0018604E"/>
    <w:rsid w:val="00190441"/>
    <w:rsid w:val="0019180C"/>
    <w:rsid w:val="001919AB"/>
    <w:rsid w:val="00193853"/>
    <w:rsid w:val="00194452"/>
    <w:rsid w:val="001956E0"/>
    <w:rsid w:val="001A0BAD"/>
    <w:rsid w:val="001A272E"/>
    <w:rsid w:val="001A2745"/>
    <w:rsid w:val="001A3FE8"/>
    <w:rsid w:val="001A7074"/>
    <w:rsid w:val="001A7140"/>
    <w:rsid w:val="001A7EED"/>
    <w:rsid w:val="001B5965"/>
    <w:rsid w:val="001B5FFA"/>
    <w:rsid w:val="001B6BE9"/>
    <w:rsid w:val="001B7A7F"/>
    <w:rsid w:val="001C013E"/>
    <w:rsid w:val="001C0710"/>
    <w:rsid w:val="001C0B9D"/>
    <w:rsid w:val="001C21EF"/>
    <w:rsid w:val="001C42E4"/>
    <w:rsid w:val="001C4FF7"/>
    <w:rsid w:val="001C714C"/>
    <w:rsid w:val="001C717E"/>
    <w:rsid w:val="001D0200"/>
    <w:rsid w:val="001D0C58"/>
    <w:rsid w:val="001D19E3"/>
    <w:rsid w:val="001D1C10"/>
    <w:rsid w:val="001D20CA"/>
    <w:rsid w:val="001D29D2"/>
    <w:rsid w:val="001D5B10"/>
    <w:rsid w:val="001E01F5"/>
    <w:rsid w:val="001E04B9"/>
    <w:rsid w:val="001E1B68"/>
    <w:rsid w:val="001E1F3E"/>
    <w:rsid w:val="001E3317"/>
    <w:rsid w:val="001E5333"/>
    <w:rsid w:val="001E5B08"/>
    <w:rsid w:val="001E7180"/>
    <w:rsid w:val="001F0925"/>
    <w:rsid w:val="001F1928"/>
    <w:rsid w:val="001F1EB3"/>
    <w:rsid w:val="001F3A12"/>
    <w:rsid w:val="001F45E3"/>
    <w:rsid w:val="00202DCA"/>
    <w:rsid w:val="00202F2D"/>
    <w:rsid w:val="00204D06"/>
    <w:rsid w:val="00204EB3"/>
    <w:rsid w:val="0020681C"/>
    <w:rsid w:val="00206F03"/>
    <w:rsid w:val="00207FAB"/>
    <w:rsid w:val="0021124B"/>
    <w:rsid w:val="0021134D"/>
    <w:rsid w:val="00212FF0"/>
    <w:rsid w:val="00213731"/>
    <w:rsid w:val="00214CC5"/>
    <w:rsid w:val="00215F3F"/>
    <w:rsid w:val="00216A65"/>
    <w:rsid w:val="00217BF5"/>
    <w:rsid w:val="00221C70"/>
    <w:rsid w:val="0022244F"/>
    <w:rsid w:val="0022597A"/>
    <w:rsid w:val="0022706A"/>
    <w:rsid w:val="002270EE"/>
    <w:rsid w:val="002279CF"/>
    <w:rsid w:val="00230BB6"/>
    <w:rsid w:val="002319D6"/>
    <w:rsid w:val="00232382"/>
    <w:rsid w:val="00232639"/>
    <w:rsid w:val="00232B64"/>
    <w:rsid w:val="00233864"/>
    <w:rsid w:val="00234C6C"/>
    <w:rsid w:val="00235E03"/>
    <w:rsid w:val="00236A6A"/>
    <w:rsid w:val="00236D30"/>
    <w:rsid w:val="002411E7"/>
    <w:rsid w:val="00242EBB"/>
    <w:rsid w:val="00244AA2"/>
    <w:rsid w:val="00244BD6"/>
    <w:rsid w:val="00245B7A"/>
    <w:rsid w:val="00251652"/>
    <w:rsid w:val="00252338"/>
    <w:rsid w:val="0025409B"/>
    <w:rsid w:val="00254719"/>
    <w:rsid w:val="00254859"/>
    <w:rsid w:val="002551C3"/>
    <w:rsid w:val="0025559C"/>
    <w:rsid w:val="00261184"/>
    <w:rsid w:val="002614F3"/>
    <w:rsid w:val="002619F2"/>
    <w:rsid w:val="00261FEB"/>
    <w:rsid w:val="00264619"/>
    <w:rsid w:val="002656A9"/>
    <w:rsid w:val="00266681"/>
    <w:rsid w:val="00266BAB"/>
    <w:rsid w:val="002673A1"/>
    <w:rsid w:val="00267EE2"/>
    <w:rsid w:val="0027075D"/>
    <w:rsid w:val="00272629"/>
    <w:rsid w:val="00273BA9"/>
    <w:rsid w:val="00273CFD"/>
    <w:rsid w:val="00275264"/>
    <w:rsid w:val="00275980"/>
    <w:rsid w:val="0027649E"/>
    <w:rsid w:val="00276888"/>
    <w:rsid w:val="0028210E"/>
    <w:rsid w:val="00282AC5"/>
    <w:rsid w:val="0028406F"/>
    <w:rsid w:val="00285575"/>
    <w:rsid w:val="00285C3C"/>
    <w:rsid w:val="00290F23"/>
    <w:rsid w:val="00291270"/>
    <w:rsid w:val="00291346"/>
    <w:rsid w:val="00291D0C"/>
    <w:rsid w:val="00292FB2"/>
    <w:rsid w:val="00296250"/>
    <w:rsid w:val="00296303"/>
    <w:rsid w:val="002A19EF"/>
    <w:rsid w:val="002A1ABE"/>
    <w:rsid w:val="002A53BA"/>
    <w:rsid w:val="002A5BF5"/>
    <w:rsid w:val="002A7EF6"/>
    <w:rsid w:val="002B2D91"/>
    <w:rsid w:val="002B32A1"/>
    <w:rsid w:val="002B611C"/>
    <w:rsid w:val="002B703E"/>
    <w:rsid w:val="002C069A"/>
    <w:rsid w:val="002C16BF"/>
    <w:rsid w:val="002C33A1"/>
    <w:rsid w:val="002C3974"/>
    <w:rsid w:val="002C5F2E"/>
    <w:rsid w:val="002C6C08"/>
    <w:rsid w:val="002C7CE7"/>
    <w:rsid w:val="002D02BB"/>
    <w:rsid w:val="002D077B"/>
    <w:rsid w:val="002D0BF4"/>
    <w:rsid w:val="002D11AC"/>
    <w:rsid w:val="002D2CFE"/>
    <w:rsid w:val="002D4113"/>
    <w:rsid w:val="002D62D4"/>
    <w:rsid w:val="002D66F1"/>
    <w:rsid w:val="002D6C1D"/>
    <w:rsid w:val="002D71C4"/>
    <w:rsid w:val="002E01B0"/>
    <w:rsid w:val="002E0E0E"/>
    <w:rsid w:val="002E178D"/>
    <w:rsid w:val="002E1B69"/>
    <w:rsid w:val="002E46A9"/>
    <w:rsid w:val="002E4CE8"/>
    <w:rsid w:val="002E504F"/>
    <w:rsid w:val="002E7AF6"/>
    <w:rsid w:val="002E7D34"/>
    <w:rsid w:val="002E7DAD"/>
    <w:rsid w:val="002E7E20"/>
    <w:rsid w:val="002F04BA"/>
    <w:rsid w:val="002F2856"/>
    <w:rsid w:val="002F2BA3"/>
    <w:rsid w:val="002F47CA"/>
    <w:rsid w:val="002F49AB"/>
    <w:rsid w:val="002F4B86"/>
    <w:rsid w:val="002F510F"/>
    <w:rsid w:val="002F7B0C"/>
    <w:rsid w:val="002F7C1F"/>
    <w:rsid w:val="00301176"/>
    <w:rsid w:val="0030534D"/>
    <w:rsid w:val="00305650"/>
    <w:rsid w:val="00305C18"/>
    <w:rsid w:val="00307FF6"/>
    <w:rsid w:val="00310BFA"/>
    <w:rsid w:val="00310F3A"/>
    <w:rsid w:val="0031267E"/>
    <w:rsid w:val="00313CDF"/>
    <w:rsid w:val="00314F7A"/>
    <w:rsid w:val="00315AFD"/>
    <w:rsid w:val="00316C60"/>
    <w:rsid w:val="00316F88"/>
    <w:rsid w:val="003205B9"/>
    <w:rsid w:val="0032539D"/>
    <w:rsid w:val="00325410"/>
    <w:rsid w:val="00325CAE"/>
    <w:rsid w:val="00326A97"/>
    <w:rsid w:val="003275EF"/>
    <w:rsid w:val="003304AB"/>
    <w:rsid w:val="00330C65"/>
    <w:rsid w:val="003316E6"/>
    <w:rsid w:val="00331AE8"/>
    <w:rsid w:val="00333B3B"/>
    <w:rsid w:val="003353B1"/>
    <w:rsid w:val="00337941"/>
    <w:rsid w:val="0034136D"/>
    <w:rsid w:val="003419FA"/>
    <w:rsid w:val="00342CF5"/>
    <w:rsid w:val="0034500F"/>
    <w:rsid w:val="00350847"/>
    <w:rsid w:val="0035088A"/>
    <w:rsid w:val="003508F5"/>
    <w:rsid w:val="00352355"/>
    <w:rsid w:val="00352CBF"/>
    <w:rsid w:val="003545B7"/>
    <w:rsid w:val="00361441"/>
    <w:rsid w:val="0036273D"/>
    <w:rsid w:val="00363081"/>
    <w:rsid w:val="003645C6"/>
    <w:rsid w:val="003667C8"/>
    <w:rsid w:val="00367522"/>
    <w:rsid w:val="00367C87"/>
    <w:rsid w:val="00370B64"/>
    <w:rsid w:val="00371699"/>
    <w:rsid w:val="003716EE"/>
    <w:rsid w:val="00372BB9"/>
    <w:rsid w:val="00372C35"/>
    <w:rsid w:val="003746CF"/>
    <w:rsid w:val="00374806"/>
    <w:rsid w:val="00375823"/>
    <w:rsid w:val="00375EB0"/>
    <w:rsid w:val="0038208E"/>
    <w:rsid w:val="00383F32"/>
    <w:rsid w:val="00384046"/>
    <w:rsid w:val="00385FDF"/>
    <w:rsid w:val="00387B2F"/>
    <w:rsid w:val="0039058B"/>
    <w:rsid w:val="00390ADA"/>
    <w:rsid w:val="00390CB5"/>
    <w:rsid w:val="00392831"/>
    <w:rsid w:val="00393086"/>
    <w:rsid w:val="003930C4"/>
    <w:rsid w:val="00394C60"/>
    <w:rsid w:val="003954F8"/>
    <w:rsid w:val="00395A5D"/>
    <w:rsid w:val="0039655F"/>
    <w:rsid w:val="00397BE3"/>
    <w:rsid w:val="00397E85"/>
    <w:rsid w:val="003A1777"/>
    <w:rsid w:val="003A2B68"/>
    <w:rsid w:val="003A4661"/>
    <w:rsid w:val="003A505E"/>
    <w:rsid w:val="003B1F97"/>
    <w:rsid w:val="003B4F61"/>
    <w:rsid w:val="003B5234"/>
    <w:rsid w:val="003B61ED"/>
    <w:rsid w:val="003C14D2"/>
    <w:rsid w:val="003C1831"/>
    <w:rsid w:val="003C1988"/>
    <w:rsid w:val="003C2A2E"/>
    <w:rsid w:val="003C5DF7"/>
    <w:rsid w:val="003C62EB"/>
    <w:rsid w:val="003D1A40"/>
    <w:rsid w:val="003D3701"/>
    <w:rsid w:val="003D434B"/>
    <w:rsid w:val="003D4433"/>
    <w:rsid w:val="003D54C4"/>
    <w:rsid w:val="003D5A81"/>
    <w:rsid w:val="003D79AE"/>
    <w:rsid w:val="003E1FAB"/>
    <w:rsid w:val="003E2C06"/>
    <w:rsid w:val="003E4F84"/>
    <w:rsid w:val="003E63D4"/>
    <w:rsid w:val="003E6A91"/>
    <w:rsid w:val="003E72ED"/>
    <w:rsid w:val="003F0574"/>
    <w:rsid w:val="003F33EA"/>
    <w:rsid w:val="003F3BE1"/>
    <w:rsid w:val="003F5CB1"/>
    <w:rsid w:val="003F6352"/>
    <w:rsid w:val="003F7EFE"/>
    <w:rsid w:val="004007FF"/>
    <w:rsid w:val="004021BB"/>
    <w:rsid w:val="0040233E"/>
    <w:rsid w:val="00404C74"/>
    <w:rsid w:val="00405982"/>
    <w:rsid w:val="00405C73"/>
    <w:rsid w:val="004063BF"/>
    <w:rsid w:val="004066AF"/>
    <w:rsid w:val="00410D60"/>
    <w:rsid w:val="004128E0"/>
    <w:rsid w:val="00412EE0"/>
    <w:rsid w:val="00413734"/>
    <w:rsid w:val="00413964"/>
    <w:rsid w:val="00417240"/>
    <w:rsid w:val="0041751C"/>
    <w:rsid w:val="00422265"/>
    <w:rsid w:val="00424850"/>
    <w:rsid w:val="004248BD"/>
    <w:rsid w:val="00434832"/>
    <w:rsid w:val="0043766C"/>
    <w:rsid w:val="00440AEC"/>
    <w:rsid w:val="004423B1"/>
    <w:rsid w:val="00442DC3"/>
    <w:rsid w:val="00446058"/>
    <w:rsid w:val="00446BF8"/>
    <w:rsid w:val="00451341"/>
    <w:rsid w:val="00453EC0"/>
    <w:rsid w:val="00454266"/>
    <w:rsid w:val="00454B91"/>
    <w:rsid w:val="00455045"/>
    <w:rsid w:val="00455F80"/>
    <w:rsid w:val="0045682E"/>
    <w:rsid w:val="00456D3A"/>
    <w:rsid w:val="00456DD6"/>
    <w:rsid w:val="00457EA2"/>
    <w:rsid w:val="00460760"/>
    <w:rsid w:val="004612C3"/>
    <w:rsid w:val="00463403"/>
    <w:rsid w:val="00463661"/>
    <w:rsid w:val="00470247"/>
    <w:rsid w:val="00470779"/>
    <w:rsid w:val="0047113C"/>
    <w:rsid w:val="00471496"/>
    <w:rsid w:val="00471FC1"/>
    <w:rsid w:val="00472157"/>
    <w:rsid w:val="004735CA"/>
    <w:rsid w:val="00475D39"/>
    <w:rsid w:val="004766E9"/>
    <w:rsid w:val="00477E85"/>
    <w:rsid w:val="0048027A"/>
    <w:rsid w:val="004806A7"/>
    <w:rsid w:val="00480766"/>
    <w:rsid w:val="00480ECA"/>
    <w:rsid w:val="00481FF7"/>
    <w:rsid w:val="00490CBD"/>
    <w:rsid w:val="00494844"/>
    <w:rsid w:val="004961C9"/>
    <w:rsid w:val="00496B3D"/>
    <w:rsid w:val="00496C7D"/>
    <w:rsid w:val="00497884"/>
    <w:rsid w:val="004A1264"/>
    <w:rsid w:val="004A35E2"/>
    <w:rsid w:val="004A3AC6"/>
    <w:rsid w:val="004A4C7F"/>
    <w:rsid w:val="004A5780"/>
    <w:rsid w:val="004A5E29"/>
    <w:rsid w:val="004A6FE6"/>
    <w:rsid w:val="004A7537"/>
    <w:rsid w:val="004B043D"/>
    <w:rsid w:val="004B12F2"/>
    <w:rsid w:val="004B1BEC"/>
    <w:rsid w:val="004C15CC"/>
    <w:rsid w:val="004C1C46"/>
    <w:rsid w:val="004C49A0"/>
    <w:rsid w:val="004C4CA0"/>
    <w:rsid w:val="004C4D28"/>
    <w:rsid w:val="004C4F66"/>
    <w:rsid w:val="004C6366"/>
    <w:rsid w:val="004C6618"/>
    <w:rsid w:val="004C6765"/>
    <w:rsid w:val="004C6DBE"/>
    <w:rsid w:val="004C7A9C"/>
    <w:rsid w:val="004C7B14"/>
    <w:rsid w:val="004D189F"/>
    <w:rsid w:val="004D1E7D"/>
    <w:rsid w:val="004D25D2"/>
    <w:rsid w:val="004D302B"/>
    <w:rsid w:val="004D351B"/>
    <w:rsid w:val="004D3A2C"/>
    <w:rsid w:val="004D64BB"/>
    <w:rsid w:val="004D65FD"/>
    <w:rsid w:val="004D759A"/>
    <w:rsid w:val="004D792B"/>
    <w:rsid w:val="004E017D"/>
    <w:rsid w:val="004E2408"/>
    <w:rsid w:val="004E2969"/>
    <w:rsid w:val="004E2C7A"/>
    <w:rsid w:val="004E3568"/>
    <w:rsid w:val="004E3DF6"/>
    <w:rsid w:val="004E4B6A"/>
    <w:rsid w:val="004E5A3B"/>
    <w:rsid w:val="004E6050"/>
    <w:rsid w:val="004E688A"/>
    <w:rsid w:val="004F0293"/>
    <w:rsid w:val="004F188B"/>
    <w:rsid w:val="004F2435"/>
    <w:rsid w:val="004F2C71"/>
    <w:rsid w:val="004F3254"/>
    <w:rsid w:val="004F3C2B"/>
    <w:rsid w:val="004F6541"/>
    <w:rsid w:val="004F708E"/>
    <w:rsid w:val="005009C9"/>
    <w:rsid w:val="005012E0"/>
    <w:rsid w:val="005039D7"/>
    <w:rsid w:val="0050594C"/>
    <w:rsid w:val="005072A7"/>
    <w:rsid w:val="00507FE6"/>
    <w:rsid w:val="00510B5F"/>
    <w:rsid w:val="005121F6"/>
    <w:rsid w:val="00512243"/>
    <w:rsid w:val="005129B2"/>
    <w:rsid w:val="005136F1"/>
    <w:rsid w:val="005138DE"/>
    <w:rsid w:val="00513E3C"/>
    <w:rsid w:val="0051691A"/>
    <w:rsid w:val="0051691C"/>
    <w:rsid w:val="00517075"/>
    <w:rsid w:val="0051763A"/>
    <w:rsid w:val="00520780"/>
    <w:rsid w:val="00521235"/>
    <w:rsid w:val="005212F4"/>
    <w:rsid w:val="00524A15"/>
    <w:rsid w:val="005250B9"/>
    <w:rsid w:val="00525984"/>
    <w:rsid w:val="00527035"/>
    <w:rsid w:val="00533687"/>
    <w:rsid w:val="00533864"/>
    <w:rsid w:val="005366D4"/>
    <w:rsid w:val="0054154B"/>
    <w:rsid w:val="00544B6E"/>
    <w:rsid w:val="00546077"/>
    <w:rsid w:val="00547DC5"/>
    <w:rsid w:val="005505B0"/>
    <w:rsid w:val="005509AA"/>
    <w:rsid w:val="00552ACB"/>
    <w:rsid w:val="00552B3A"/>
    <w:rsid w:val="00554931"/>
    <w:rsid w:val="00556F09"/>
    <w:rsid w:val="00557E30"/>
    <w:rsid w:val="005633E4"/>
    <w:rsid w:val="005633FC"/>
    <w:rsid w:val="00564105"/>
    <w:rsid w:val="00565AC7"/>
    <w:rsid w:val="00571ACD"/>
    <w:rsid w:val="00573C23"/>
    <w:rsid w:val="005753BB"/>
    <w:rsid w:val="005771E8"/>
    <w:rsid w:val="005802CE"/>
    <w:rsid w:val="00580D3F"/>
    <w:rsid w:val="00585E99"/>
    <w:rsid w:val="005864BB"/>
    <w:rsid w:val="005864E4"/>
    <w:rsid w:val="00587F08"/>
    <w:rsid w:val="00590595"/>
    <w:rsid w:val="0059181F"/>
    <w:rsid w:val="00593C72"/>
    <w:rsid w:val="00596F8B"/>
    <w:rsid w:val="005A0516"/>
    <w:rsid w:val="005A1696"/>
    <w:rsid w:val="005A3144"/>
    <w:rsid w:val="005A725A"/>
    <w:rsid w:val="005B1E7B"/>
    <w:rsid w:val="005B2879"/>
    <w:rsid w:val="005B432F"/>
    <w:rsid w:val="005B5E8E"/>
    <w:rsid w:val="005B6266"/>
    <w:rsid w:val="005B6C50"/>
    <w:rsid w:val="005C0D92"/>
    <w:rsid w:val="005C28A2"/>
    <w:rsid w:val="005C2BFD"/>
    <w:rsid w:val="005C42E6"/>
    <w:rsid w:val="005C62B6"/>
    <w:rsid w:val="005C78BD"/>
    <w:rsid w:val="005D0D88"/>
    <w:rsid w:val="005D15C9"/>
    <w:rsid w:val="005D1C55"/>
    <w:rsid w:val="005D5DE0"/>
    <w:rsid w:val="005D62D4"/>
    <w:rsid w:val="005D631E"/>
    <w:rsid w:val="005D660A"/>
    <w:rsid w:val="005D71F4"/>
    <w:rsid w:val="005E01E6"/>
    <w:rsid w:val="005E5345"/>
    <w:rsid w:val="005E614B"/>
    <w:rsid w:val="005E6518"/>
    <w:rsid w:val="005E6746"/>
    <w:rsid w:val="005E6823"/>
    <w:rsid w:val="005F1E1A"/>
    <w:rsid w:val="005F39D9"/>
    <w:rsid w:val="005F3C3B"/>
    <w:rsid w:val="005F6B10"/>
    <w:rsid w:val="005F7975"/>
    <w:rsid w:val="00600320"/>
    <w:rsid w:val="00601720"/>
    <w:rsid w:val="00602377"/>
    <w:rsid w:val="006025EB"/>
    <w:rsid w:val="006070D9"/>
    <w:rsid w:val="006134A0"/>
    <w:rsid w:val="00613C17"/>
    <w:rsid w:val="006157A0"/>
    <w:rsid w:val="00615992"/>
    <w:rsid w:val="006171A1"/>
    <w:rsid w:val="00617747"/>
    <w:rsid w:val="006213A3"/>
    <w:rsid w:val="0062204F"/>
    <w:rsid w:val="00622A05"/>
    <w:rsid w:val="00623E17"/>
    <w:rsid w:val="00627A7F"/>
    <w:rsid w:val="00630364"/>
    <w:rsid w:val="0063038C"/>
    <w:rsid w:val="00630EEF"/>
    <w:rsid w:val="00631351"/>
    <w:rsid w:val="00633054"/>
    <w:rsid w:val="006359F8"/>
    <w:rsid w:val="00636FEC"/>
    <w:rsid w:val="00640AC8"/>
    <w:rsid w:val="0064385C"/>
    <w:rsid w:val="006443AD"/>
    <w:rsid w:val="0064461D"/>
    <w:rsid w:val="006504FF"/>
    <w:rsid w:val="00651D5D"/>
    <w:rsid w:val="00651F9D"/>
    <w:rsid w:val="00652494"/>
    <w:rsid w:val="0065256A"/>
    <w:rsid w:val="00653A59"/>
    <w:rsid w:val="0065576C"/>
    <w:rsid w:val="0065667A"/>
    <w:rsid w:val="00661E37"/>
    <w:rsid w:val="00662AAE"/>
    <w:rsid w:val="006646D1"/>
    <w:rsid w:val="00664AC8"/>
    <w:rsid w:val="00664FCD"/>
    <w:rsid w:val="006705CE"/>
    <w:rsid w:val="00671442"/>
    <w:rsid w:val="00671BE2"/>
    <w:rsid w:val="00675256"/>
    <w:rsid w:val="0067687E"/>
    <w:rsid w:val="00680E49"/>
    <w:rsid w:val="006815BE"/>
    <w:rsid w:val="00682ADD"/>
    <w:rsid w:val="006851C6"/>
    <w:rsid w:val="00686223"/>
    <w:rsid w:val="00692B27"/>
    <w:rsid w:val="00694B50"/>
    <w:rsid w:val="00695DB4"/>
    <w:rsid w:val="006A1C9D"/>
    <w:rsid w:val="006A4037"/>
    <w:rsid w:val="006A451E"/>
    <w:rsid w:val="006A48E7"/>
    <w:rsid w:val="006A6886"/>
    <w:rsid w:val="006A74E5"/>
    <w:rsid w:val="006A7BEF"/>
    <w:rsid w:val="006B0103"/>
    <w:rsid w:val="006B1313"/>
    <w:rsid w:val="006B1639"/>
    <w:rsid w:val="006B4931"/>
    <w:rsid w:val="006C278E"/>
    <w:rsid w:val="006C32BE"/>
    <w:rsid w:val="006C4CDE"/>
    <w:rsid w:val="006C57D0"/>
    <w:rsid w:val="006C63CF"/>
    <w:rsid w:val="006C7ED0"/>
    <w:rsid w:val="006D1BF7"/>
    <w:rsid w:val="006D21FB"/>
    <w:rsid w:val="006D2DB2"/>
    <w:rsid w:val="006D7A7F"/>
    <w:rsid w:val="006E03D6"/>
    <w:rsid w:val="006E227E"/>
    <w:rsid w:val="006E3055"/>
    <w:rsid w:val="006E3656"/>
    <w:rsid w:val="006E3DC0"/>
    <w:rsid w:val="006E43CD"/>
    <w:rsid w:val="006E49A9"/>
    <w:rsid w:val="006E5CF5"/>
    <w:rsid w:val="006E6454"/>
    <w:rsid w:val="006E6EDF"/>
    <w:rsid w:val="006E712F"/>
    <w:rsid w:val="006E74B8"/>
    <w:rsid w:val="006F3829"/>
    <w:rsid w:val="006F3DE9"/>
    <w:rsid w:val="006F645D"/>
    <w:rsid w:val="006F6C15"/>
    <w:rsid w:val="006F72AD"/>
    <w:rsid w:val="006F7C7F"/>
    <w:rsid w:val="006F7DA0"/>
    <w:rsid w:val="00702913"/>
    <w:rsid w:val="0070328D"/>
    <w:rsid w:val="007046D4"/>
    <w:rsid w:val="00705656"/>
    <w:rsid w:val="007066CB"/>
    <w:rsid w:val="00706C13"/>
    <w:rsid w:val="007121AE"/>
    <w:rsid w:val="00712A42"/>
    <w:rsid w:val="00712F1B"/>
    <w:rsid w:val="00714607"/>
    <w:rsid w:val="00722C99"/>
    <w:rsid w:val="00723367"/>
    <w:rsid w:val="00725306"/>
    <w:rsid w:val="00727A1D"/>
    <w:rsid w:val="00727B6F"/>
    <w:rsid w:val="00734E2E"/>
    <w:rsid w:val="007353A5"/>
    <w:rsid w:val="00735D99"/>
    <w:rsid w:val="007411E9"/>
    <w:rsid w:val="00742492"/>
    <w:rsid w:val="007444DD"/>
    <w:rsid w:val="00745062"/>
    <w:rsid w:val="00745515"/>
    <w:rsid w:val="007466A3"/>
    <w:rsid w:val="0074683F"/>
    <w:rsid w:val="00746D89"/>
    <w:rsid w:val="007478F9"/>
    <w:rsid w:val="00753D92"/>
    <w:rsid w:val="00754225"/>
    <w:rsid w:val="0075476C"/>
    <w:rsid w:val="00755E17"/>
    <w:rsid w:val="00757F12"/>
    <w:rsid w:val="00760C7B"/>
    <w:rsid w:val="007618F5"/>
    <w:rsid w:val="00762CC0"/>
    <w:rsid w:val="007651EA"/>
    <w:rsid w:val="007653C0"/>
    <w:rsid w:val="007654E4"/>
    <w:rsid w:val="0076693A"/>
    <w:rsid w:val="00766E62"/>
    <w:rsid w:val="007679A2"/>
    <w:rsid w:val="007751B6"/>
    <w:rsid w:val="00777018"/>
    <w:rsid w:val="00777872"/>
    <w:rsid w:val="00777942"/>
    <w:rsid w:val="00782902"/>
    <w:rsid w:val="0078354A"/>
    <w:rsid w:val="0078605A"/>
    <w:rsid w:val="007870DA"/>
    <w:rsid w:val="00790509"/>
    <w:rsid w:val="0079233B"/>
    <w:rsid w:val="00793AC6"/>
    <w:rsid w:val="00793D31"/>
    <w:rsid w:val="0079453E"/>
    <w:rsid w:val="0079672B"/>
    <w:rsid w:val="0079681B"/>
    <w:rsid w:val="007A1CE2"/>
    <w:rsid w:val="007A5DFD"/>
    <w:rsid w:val="007A6497"/>
    <w:rsid w:val="007A7201"/>
    <w:rsid w:val="007A79B4"/>
    <w:rsid w:val="007B04DA"/>
    <w:rsid w:val="007B0E0B"/>
    <w:rsid w:val="007B291F"/>
    <w:rsid w:val="007B409D"/>
    <w:rsid w:val="007B4DDF"/>
    <w:rsid w:val="007B72A8"/>
    <w:rsid w:val="007C023A"/>
    <w:rsid w:val="007C075A"/>
    <w:rsid w:val="007C2C14"/>
    <w:rsid w:val="007C4DC7"/>
    <w:rsid w:val="007C5B0A"/>
    <w:rsid w:val="007D08AF"/>
    <w:rsid w:val="007D25EA"/>
    <w:rsid w:val="007D55F3"/>
    <w:rsid w:val="007D5B67"/>
    <w:rsid w:val="007E0828"/>
    <w:rsid w:val="007E2C70"/>
    <w:rsid w:val="007E3143"/>
    <w:rsid w:val="007E34F0"/>
    <w:rsid w:val="007E58B2"/>
    <w:rsid w:val="007E5CB9"/>
    <w:rsid w:val="007E7224"/>
    <w:rsid w:val="007E74E0"/>
    <w:rsid w:val="007F0817"/>
    <w:rsid w:val="007F0C55"/>
    <w:rsid w:val="007F3592"/>
    <w:rsid w:val="007F4251"/>
    <w:rsid w:val="007F5871"/>
    <w:rsid w:val="007F7BD2"/>
    <w:rsid w:val="008000DD"/>
    <w:rsid w:val="008018AD"/>
    <w:rsid w:val="008035C6"/>
    <w:rsid w:val="0080375C"/>
    <w:rsid w:val="00803F42"/>
    <w:rsid w:val="0080405B"/>
    <w:rsid w:val="00804AC6"/>
    <w:rsid w:val="00805E10"/>
    <w:rsid w:val="00807F83"/>
    <w:rsid w:val="00810EFB"/>
    <w:rsid w:val="0081159D"/>
    <w:rsid w:val="00811792"/>
    <w:rsid w:val="00811D14"/>
    <w:rsid w:val="008123F5"/>
    <w:rsid w:val="008127DF"/>
    <w:rsid w:val="00813269"/>
    <w:rsid w:val="008140D1"/>
    <w:rsid w:val="00815C06"/>
    <w:rsid w:val="00816251"/>
    <w:rsid w:val="00816BFC"/>
    <w:rsid w:val="008171BF"/>
    <w:rsid w:val="00820F8B"/>
    <w:rsid w:val="00821787"/>
    <w:rsid w:val="00822D30"/>
    <w:rsid w:val="00822E5C"/>
    <w:rsid w:val="008240BA"/>
    <w:rsid w:val="0082711B"/>
    <w:rsid w:val="008274CB"/>
    <w:rsid w:val="008317C2"/>
    <w:rsid w:val="0083331E"/>
    <w:rsid w:val="008405E8"/>
    <w:rsid w:val="00840879"/>
    <w:rsid w:val="008409F5"/>
    <w:rsid w:val="008411E9"/>
    <w:rsid w:val="00841DE4"/>
    <w:rsid w:val="00844A10"/>
    <w:rsid w:val="00844E53"/>
    <w:rsid w:val="00844EAA"/>
    <w:rsid w:val="00844F4E"/>
    <w:rsid w:val="00847E35"/>
    <w:rsid w:val="00850FAD"/>
    <w:rsid w:val="0085414B"/>
    <w:rsid w:val="00854768"/>
    <w:rsid w:val="008576C3"/>
    <w:rsid w:val="00857888"/>
    <w:rsid w:val="00857D81"/>
    <w:rsid w:val="00860B5D"/>
    <w:rsid w:val="00860E21"/>
    <w:rsid w:val="008614D2"/>
    <w:rsid w:val="00861F98"/>
    <w:rsid w:val="008621D3"/>
    <w:rsid w:val="00862644"/>
    <w:rsid w:val="008641A4"/>
    <w:rsid w:val="008666FC"/>
    <w:rsid w:val="00867572"/>
    <w:rsid w:val="0086788B"/>
    <w:rsid w:val="00870CD1"/>
    <w:rsid w:val="008712F9"/>
    <w:rsid w:val="0087136C"/>
    <w:rsid w:val="00874545"/>
    <w:rsid w:val="00877BE9"/>
    <w:rsid w:val="008811E6"/>
    <w:rsid w:val="00881A9A"/>
    <w:rsid w:val="00882A7B"/>
    <w:rsid w:val="00885081"/>
    <w:rsid w:val="0088519B"/>
    <w:rsid w:val="00887FE6"/>
    <w:rsid w:val="00891A89"/>
    <w:rsid w:val="008921AA"/>
    <w:rsid w:val="00892326"/>
    <w:rsid w:val="0089270B"/>
    <w:rsid w:val="00893DC3"/>
    <w:rsid w:val="0089487C"/>
    <w:rsid w:val="00895021"/>
    <w:rsid w:val="008958E9"/>
    <w:rsid w:val="00895AF3"/>
    <w:rsid w:val="00897F45"/>
    <w:rsid w:val="008A1A5B"/>
    <w:rsid w:val="008A2ECA"/>
    <w:rsid w:val="008A48A7"/>
    <w:rsid w:val="008A5AF7"/>
    <w:rsid w:val="008A7671"/>
    <w:rsid w:val="008A774E"/>
    <w:rsid w:val="008B25EC"/>
    <w:rsid w:val="008B4E04"/>
    <w:rsid w:val="008B6175"/>
    <w:rsid w:val="008B62E6"/>
    <w:rsid w:val="008B7F9E"/>
    <w:rsid w:val="008C057D"/>
    <w:rsid w:val="008C0760"/>
    <w:rsid w:val="008C09F8"/>
    <w:rsid w:val="008C0C90"/>
    <w:rsid w:val="008C296E"/>
    <w:rsid w:val="008C5378"/>
    <w:rsid w:val="008C59FD"/>
    <w:rsid w:val="008C674C"/>
    <w:rsid w:val="008D00D8"/>
    <w:rsid w:val="008D057A"/>
    <w:rsid w:val="008D1757"/>
    <w:rsid w:val="008D1D70"/>
    <w:rsid w:val="008D4B0E"/>
    <w:rsid w:val="008D69CF"/>
    <w:rsid w:val="008D7EFE"/>
    <w:rsid w:val="008E2992"/>
    <w:rsid w:val="008E2AEA"/>
    <w:rsid w:val="008E2FC7"/>
    <w:rsid w:val="008E3426"/>
    <w:rsid w:val="008E368E"/>
    <w:rsid w:val="008E3D00"/>
    <w:rsid w:val="008E47F8"/>
    <w:rsid w:val="008E4DE5"/>
    <w:rsid w:val="008E6049"/>
    <w:rsid w:val="008E782D"/>
    <w:rsid w:val="008F076E"/>
    <w:rsid w:val="008F158B"/>
    <w:rsid w:val="008F1657"/>
    <w:rsid w:val="008F2B75"/>
    <w:rsid w:val="008F2CCE"/>
    <w:rsid w:val="008F3FF6"/>
    <w:rsid w:val="008F6FA0"/>
    <w:rsid w:val="008F79AA"/>
    <w:rsid w:val="00900A4D"/>
    <w:rsid w:val="00900BE5"/>
    <w:rsid w:val="00900F9D"/>
    <w:rsid w:val="0090195D"/>
    <w:rsid w:val="00902463"/>
    <w:rsid w:val="00902E10"/>
    <w:rsid w:val="009035AC"/>
    <w:rsid w:val="00905C07"/>
    <w:rsid w:val="00906641"/>
    <w:rsid w:val="0091124B"/>
    <w:rsid w:val="009125C7"/>
    <w:rsid w:val="0091272B"/>
    <w:rsid w:val="0091353B"/>
    <w:rsid w:val="009138F3"/>
    <w:rsid w:val="00913C67"/>
    <w:rsid w:val="00915616"/>
    <w:rsid w:val="00920E91"/>
    <w:rsid w:val="009222F9"/>
    <w:rsid w:val="00922899"/>
    <w:rsid w:val="00922E76"/>
    <w:rsid w:val="00922E95"/>
    <w:rsid w:val="00923A36"/>
    <w:rsid w:val="0092648A"/>
    <w:rsid w:val="0093064D"/>
    <w:rsid w:val="00931095"/>
    <w:rsid w:val="00931397"/>
    <w:rsid w:val="0093271F"/>
    <w:rsid w:val="00933538"/>
    <w:rsid w:val="009338A8"/>
    <w:rsid w:val="00934217"/>
    <w:rsid w:val="00934952"/>
    <w:rsid w:val="0093583C"/>
    <w:rsid w:val="00937116"/>
    <w:rsid w:val="00937D66"/>
    <w:rsid w:val="00941870"/>
    <w:rsid w:val="00941A11"/>
    <w:rsid w:val="00941A35"/>
    <w:rsid w:val="00941CA0"/>
    <w:rsid w:val="009420BD"/>
    <w:rsid w:val="00943755"/>
    <w:rsid w:val="00943772"/>
    <w:rsid w:val="009443F6"/>
    <w:rsid w:val="009453BF"/>
    <w:rsid w:val="00946BEF"/>
    <w:rsid w:val="00947196"/>
    <w:rsid w:val="00947374"/>
    <w:rsid w:val="00951120"/>
    <w:rsid w:val="009519F5"/>
    <w:rsid w:val="00954C22"/>
    <w:rsid w:val="00955542"/>
    <w:rsid w:val="009579D2"/>
    <w:rsid w:val="009608AA"/>
    <w:rsid w:val="00960D5D"/>
    <w:rsid w:val="009616D5"/>
    <w:rsid w:val="009619F2"/>
    <w:rsid w:val="009624EF"/>
    <w:rsid w:val="00962666"/>
    <w:rsid w:val="009637E3"/>
    <w:rsid w:val="0096473A"/>
    <w:rsid w:val="00966D5F"/>
    <w:rsid w:val="009701EC"/>
    <w:rsid w:val="00970412"/>
    <w:rsid w:val="00972DC6"/>
    <w:rsid w:val="00973D51"/>
    <w:rsid w:val="009745EC"/>
    <w:rsid w:val="00977E40"/>
    <w:rsid w:val="009805BD"/>
    <w:rsid w:val="00980849"/>
    <w:rsid w:val="00983BA6"/>
    <w:rsid w:val="00983F3D"/>
    <w:rsid w:val="00985548"/>
    <w:rsid w:val="00987177"/>
    <w:rsid w:val="00987576"/>
    <w:rsid w:val="00992043"/>
    <w:rsid w:val="009957D5"/>
    <w:rsid w:val="00996E13"/>
    <w:rsid w:val="00997197"/>
    <w:rsid w:val="009A058D"/>
    <w:rsid w:val="009A198E"/>
    <w:rsid w:val="009A448E"/>
    <w:rsid w:val="009A46CF"/>
    <w:rsid w:val="009A4D1E"/>
    <w:rsid w:val="009A7B8F"/>
    <w:rsid w:val="009B1D80"/>
    <w:rsid w:val="009B620D"/>
    <w:rsid w:val="009C0898"/>
    <w:rsid w:val="009C0E2B"/>
    <w:rsid w:val="009C12AF"/>
    <w:rsid w:val="009C5747"/>
    <w:rsid w:val="009C5BB3"/>
    <w:rsid w:val="009C6214"/>
    <w:rsid w:val="009C682A"/>
    <w:rsid w:val="009C7D89"/>
    <w:rsid w:val="009D0215"/>
    <w:rsid w:val="009D093F"/>
    <w:rsid w:val="009D10EC"/>
    <w:rsid w:val="009D1296"/>
    <w:rsid w:val="009D23A3"/>
    <w:rsid w:val="009D7296"/>
    <w:rsid w:val="009E03C8"/>
    <w:rsid w:val="009E2113"/>
    <w:rsid w:val="009E47E3"/>
    <w:rsid w:val="009E6B94"/>
    <w:rsid w:val="009E7E8D"/>
    <w:rsid w:val="009F0CF1"/>
    <w:rsid w:val="009F2863"/>
    <w:rsid w:val="009F32D9"/>
    <w:rsid w:val="009F6684"/>
    <w:rsid w:val="009F7FA3"/>
    <w:rsid w:val="00A02052"/>
    <w:rsid w:val="00A02344"/>
    <w:rsid w:val="00A04A47"/>
    <w:rsid w:val="00A05189"/>
    <w:rsid w:val="00A10A7B"/>
    <w:rsid w:val="00A10D14"/>
    <w:rsid w:val="00A1135B"/>
    <w:rsid w:val="00A11929"/>
    <w:rsid w:val="00A127D1"/>
    <w:rsid w:val="00A134EF"/>
    <w:rsid w:val="00A167C4"/>
    <w:rsid w:val="00A16C7C"/>
    <w:rsid w:val="00A17848"/>
    <w:rsid w:val="00A17EE1"/>
    <w:rsid w:val="00A20419"/>
    <w:rsid w:val="00A20460"/>
    <w:rsid w:val="00A20EC3"/>
    <w:rsid w:val="00A21123"/>
    <w:rsid w:val="00A2293E"/>
    <w:rsid w:val="00A22BC8"/>
    <w:rsid w:val="00A23616"/>
    <w:rsid w:val="00A239FB"/>
    <w:rsid w:val="00A23F1B"/>
    <w:rsid w:val="00A24760"/>
    <w:rsid w:val="00A25117"/>
    <w:rsid w:val="00A25746"/>
    <w:rsid w:val="00A26EF5"/>
    <w:rsid w:val="00A27EEE"/>
    <w:rsid w:val="00A314AC"/>
    <w:rsid w:val="00A33767"/>
    <w:rsid w:val="00A35426"/>
    <w:rsid w:val="00A35DC8"/>
    <w:rsid w:val="00A36859"/>
    <w:rsid w:val="00A36C83"/>
    <w:rsid w:val="00A41D13"/>
    <w:rsid w:val="00A46219"/>
    <w:rsid w:val="00A50578"/>
    <w:rsid w:val="00A50648"/>
    <w:rsid w:val="00A5203C"/>
    <w:rsid w:val="00A52675"/>
    <w:rsid w:val="00A5409D"/>
    <w:rsid w:val="00A549AD"/>
    <w:rsid w:val="00A54EBB"/>
    <w:rsid w:val="00A5570C"/>
    <w:rsid w:val="00A579E5"/>
    <w:rsid w:val="00A60442"/>
    <w:rsid w:val="00A607BD"/>
    <w:rsid w:val="00A63181"/>
    <w:rsid w:val="00A65DB8"/>
    <w:rsid w:val="00A66056"/>
    <w:rsid w:val="00A66AC4"/>
    <w:rsid w:val="00A6713F"/>
    <w:rsid w:val="00A67B24"/>
    <w:rsid w:val="00A70F50"/>
    <w:rsid w:val="00A73977"/>
    <w:rsid w:val="00A752D3"/>
    <w:rsid w:val="00A767EF"/>
    <w:rsid w:val="00A80C57"/>
    <w:rsid w:val="00A813B4"/>
    <w:rsid w:val="00A82C0E"/>
    <w:rsid w:val="00A83AD5"/>
    <w:rsid w:val="00A84AAB"/>
    <w:rsid w:val="00A852B1"/>
    <w:rsid w:val="00A85F8A"/>
    <w:rsid w:val="00A86863"/>
    <w:rsid w:val="00A87037"/>
    <w:rsid w:val="00A90E4E"/>
    <w:rsid w:val="00A91025"/>
    <w:rsid w:val="00A92273"/>
    <w:rsid w:val="00A93088"/>
    <w:rsid w:val="00A945CA"/>
    <w:rsid w:val="00A94ED5"/>
    <w:rsid w:val="00A96696"/>
    <w:rsid w:val="00A975EB"/>
    <w:rsid w:val="00AA1EDA"/>
    <w:rsid w:val="00AA1F1A"/>
    <w:rsid w:val="00AA20B6"/>
    <w:rsid w:val="00AA4988"/>
    <w:rsid w:val="00AA74FA"/>
    <w:rsid w:val="00AA7F50"/>
    <w:rsid w:val="00AB2E10"/>
    <w:rsid w:val="00AB3F46"/>
    <w:rsid w:val="00AB4677"/>
    <w:rsid w:val="00AB6068"/>
    <w:rsid w:val="00AB620C"/>
    <w:rsid w:val="00AB678C"/>
    <w:rsid w:val="00AB6B2E"/>
    <w:rsid w:val="00AC0055"/>
    <w:rsid w:val="00AC0641"/>
    <w:rsid w:val="00AC13A7"/>
    <w:rsid w:val="00AC1E37"/>
    <w:rsid w:val="00AC2E07"/>
    <w:rsid w:val="00AC5D26"/>
    <w:rsid w:val="00AC7351"/>
    <w:rsid w:val="00AD0C28"/>
    <w:rsid w:val="00AD3CC1"/>
    <w:rsid w:val="00AD5121"/>
    <w:rsid w:val="00AD5C77"/>
    <w:rsid w:val="00AD68BE"/>
    <w:rsid w:val="00AD751A"/>
    <w:rsid w:val="00AD7F8A"/>
    <w:rsid w:val="00AE3465"/>
    <w:rsid w:val="00AE415A"/>
    <w:rsid w:val="00AE4BB1"/>
    <w:rsid w:val="00AE7D0C"/>
    <w:rsid w:val="00AF0016"/>
    <w:rsid w:val="00AF2EB4"/>
    <w:rsid w:val="00AF4663"/>
    <w:rsid w:val="00AF47D0"/>
    <w:rsid w:val="00AF657F"/>
    <w:rsid w:val="00AF7249"/>
    <w:rsid w:val="00B01AF0"/>
    <w:rsid w:val="00B01B7D"/>
    <w:rsid w:val="00B02EFD"/>
    <w:rsid w:val="00B04B40"/>
    <w:rsid w:val="00B10948"/>
    <w:rsid w:val="00B11322"/>
    <w:rsid w:val="00B11398"/>
    <w:rsid w:val="00B15283"/>
    <w:rsid w:val="00B16A43"/>
    <w:rsid w:val="00B20AC0"/>
    <w:rsid w:val="00B21867"/>
    <w:rsid w:val="00B21CFF"/>
    <w:rsid w:val="00B2405A"/>
    <w:rsid w:val="00B24092"/>
    <w:rsid w:val="00B25556"/>
    <w:rsid w:val="00B312FC"/>
    <w:rsid w:val="00B31320"/>
    <w:rsid w:val="00B31430"/>
    <w:rsid w:val="00B32451"/>
    <w:rsid w:val="00B34408"/>
    <w:rsid w:val="00B40032"/>
    <w:rsid w:val="00B40C03"/>
    <w:rsid w:val="00B40C5B"/>
    <w:rsid w:val="00B4145C"/>
    <w:rsid w:val="00B43CAB"/>
    <w:rsid w:val="00B4417C"/>
    <w:rsid w:val="00B4460C"/>
    <w:rsid w:val="00B45F3D"/>
    <w:rsid w:val="00B47574"/>
    <w:rsid w:val="00B50B62"/>
    <w:rsid w:val="00B50F02"/>
    <w:rsid w:val="00B54C78"/>
    <w:rsid w:val="00B55951"/>
    <w:rsid w:val="00B63253"/>
    <w:rsid w:val="00B63D03"/>
    <w:rsid w:val="00B64517"/>
    <w:rsid w:val="00B648DE"/>
    <w:rsid w:val="00B6602E"/>
    <w:rsid w:val="00B673BA"/>
    <w:rsid w:val="00B67F69"/>
    <w:rsid w:val="00B706E6"/>
    <w:rsid w:val="00B74FD6"/>
    <w:rsid w:val="00B758F1"/>
    <w:rsid w:val="00B762CC"/>
    <w:rsid w:val="00B80DF7"/>
    <w:rsid w:val="00B80F79"/>
    <w:rsid w:val="00B85F32"/>
    <w:rsid w:val="00B865E7"/>
    <w:rsid w:val="00B9176E"/>
    <w:rsid w:val="00B9351B"/>
    <w:rsid w:val="00B93D7E"/>
    <w:rsid w:val="00B93E1E"/>
    <w:rsid w:val="00B94A8E"/>
    <w:rsid w:val="00B94D85"/>
    <w:rsid w:val="00B95C10"/>
    <w:rsid w:val="00B9700C"/>
    <w:rsid w:val="00B9775C"/>
    <w:rsid w:val="00B97FC8"/>
    <w:rsid w:val="00BA0D85"/>
    <w:rsid w:val="00BA2297"/>
    <w:rsid w:val="00BA3559"/>
    <w:rsid w:val="00BA4080"/>
    <w:rsid w:val="00BA459E"/>
    <w:rsid w:val="00BA68DD"/>
    <w:rsid w:val="00BB02A7"/>
    <w:rsid w:val="00BB1AF6"/>
    <w:rsid w:val="00BB1EF3"/>
    <w:rsid w:val="00BB20E8"/>
    <w:rsid w:val="00BB5543"/>
    <w:rsid w:val="00BB7BC0"/>
    <w:rsid w:val="00BC00C2"/>
    <w:rsid w:val="00BC106B"/>
    <w:rsid w:val="00BC1A72"/>
    <w:rsid w:val="00BC1EDE"/>
    <w:rsid w:val="00BC282B"/>
    <w:rsid w:val="00BC2E1D"/>
    <w:rsid w:val="00BC2FD1"/>
    <w:rsid w:val="00BC465B"/>
    <w:rsid w:val="00BC5341"/>
    <w:rsid w:val="00BC5ADC"/>
    <w:rsid w:val="00BC6301"/>
    <w:rsid w:val="00BC659D"/>
    <w:rsid w:val="00BC6803"/>
    <w:rsid w:val="00BD1B5A"/>
    <w:rsid w:val="00BD2552"/>
    <w:rsid w:val="00BD38E6"/>
    <w:rsid w:val="00BD5CA8"/>
    <w:rsid w:val="00BD5F73"/>
    <w:rsid w:val="00BD6824"/>
    <w:rsid w:val="00BD7E50"/>
    <w:rsid w:val="00BE2944"/>
    <w:rsid w:val="00BE5408"/>
    <w:rsid w:val="00BF0F21"/>
    <w:rsid w:val="00BF2460"/>
    <w:rsid w:val="00BF59E7"/>
    <w:rsid w:val="00BF6B51"/>
    <w:rsid w:val="00BF6D93"/>
    <w:rsid w:val="00BF6DF2"/>
    <w:rsid w:val="00C00A7C"/>
    <w:rsid w:val="00C016B2"/>
    <w:rsid w:val="00C01DE3"/>
    <w:rsid w:val="00C02ADD"/>
    <w:rsid w:val="00C06564"/>
    <w:rsid w:val="00C11D77"/>
    <w:rsid w:val="00C12929"/>
    <w:rsid w:val="00C156A5"/>
    <w:rsid w:val="00C15AB7"/>
    <w:rsid w:val="00C16CAF"/>
    <w:rsid w:val="00C17A67"/>
    <w:rsid w:val="00C17C26"/>
    <w:rsid w:val="00C2058E"/>
    <w:rsid w:val="00C21186"/>
    <w:rsid w:val="00C2331D"/>
    <w:rsid w:val="00C23CD5"/>
    <w:rsid w:val="00C26A88"/>
    <w:rsid w:val="00C26B35"/>
    <w:rsid w:val="00C30E1F"/>
    <w:rsid w:val="00C32D05"/>
    <w:rsid w:val="00C33271"/>
    <w:rsid w:val="00C34C16"/>
    <w:rsid w:val="00C354A3"/>
    <w:rsid w:val="00C377F8"/>
    <w:rsid w:val="00C50E97"/>
    <w:rsid w:val="00C512AF"/>
    <w:rsid w:val="00C52DC5"/>
    <w:rsid w:val="00C530C5"/>
    <w:rsid w:val="00C53E22"/>
    <w:rsid w:val="00C551B2"/>
    <w:rsid w:val="00C61905"/>
    <w:rsid w:val="00C6195A"/>
    <w:rsid w:val="00C62441"/>
    <w:rsid w:val="00C625DF"/>
    <w:rsid w:val="00C63A92"/>
    <w:rsid w:val="00C63E21"/>
    <w:rsid w:val="00C651D3"/>
    <w:rsid w:val="00C65D28"/>
    <w:rsid w:val="00C66331"/>
    <w:rsid w:val="00C66F51"/>
    <w:rsid w:val="00C67032"/>
    <w:rsid w:val="00C704C3"/>
    <w:rsid w:val="00C70934"/>
    <w:rsid w:val="00C712D3"/>
    <w:rsid w:val="00C73E48"/>
    <w:rsid w:val="00C73F24"/>
    <w:rsid w:val="00C77EC1"/>
    <w:rsid w:val="00C80B15"/>
    <w:rsid w:val="00C8351B"/>
    <w:rsid w:val="00C841D0"/>
    <w:rsid w:val="00C8500D"/>
    <w:rsid w:val="00C865A2"/>
    <w:rsid w:val="00C946A7"/>
    <w:rsid w:val="00C9478D"/>
    <w:rsid w:val="00C95969"/>
    <w:rsid w:val="00C965AF"/>
    <w:rsid w:val="00C9702E"/>
    <w:rsid w:val="00CA0C3B"/>
    <w:rsid w:val="00CA1A45"/>
    <w:rsid w:val="00CA2A51"/>
    <w:rsid w:val="00CA3957"/>
    <w:rsid w:val="00CA3FFE"/>
    <w:rsid w:val="00CA5D9B"/>
    <w:rsid w:val="00CA6AB7"/>
    <w:rsid w:val="00CA71BC"/>
    <w:rsid w:val="00CB160D"/>
    <w:rsid w:val="00CB16FC"/>
    <w:rsid w:val="00CB2DE1"/>
    <w:rsid w:val="00CB3007"/>
    <w:rsid w:val="00CB4276"/>
    <w:rsid w:val="00CB4E74"/>
    <w:rsid w:val="00CC0BC2"/>
    <w:rsid w:val="00CC0F58"/>
    <w:rsid w:val="00CC1EFC"/>
    <w:rsid w:val="00CC2A9B"/>
    <w:rsid w:val="00CC3F7E"/>
    <w:rsid w:val="00CC56FF"/>
    <w:rsid w:val="00CC7013"/>
    <w:rsid w:val="00CD060F"/>
    <w:rsid w:val="00CD06EE"/>
    <w:rsid w:val="00CD06F4"/>
    <w:rsid w:val="00CD32B6"/>
    <w:rsid w:val="00CD3313"/>
    <w:rsid w:val="00CD3520"/>
    <w:rsid w:val="00CD48D3"/>
    <w:rsid w:val="00CD55C9"/>
    <w:rsid w:val="00CD5C89"/>
    <w:rsid w:val="00CD7C4C"/>
    <w:rsid w:val="00CE1E67"/>
    <w:rsid w:val="00CE386B"/>
    <w:rsid w:val="00CE5AFF"/>
    <w:rsid w:val="00CE74A0"/>
    <w:rsid w:val="00CE7D76"/>
    <w:rsid w:val="00CF41F6"/>
    <w:rsid w:val="00CF5BDD"/>
    <w:rsid w:val="00CF5D60"/>
    <w:rsid w:val="00CF667E"/>
    <w:rsid w:val="00CF77C6"/>
    <w:rsid w:val="00D006A9"/>
    <w:rsid w:val="00D00FC0"/>
    <w:rsid w:val="00D013FD"/>
    <w:rsid w:val="00D01E8A"/>
    <w:rsid w:val="00D04F38"/>
    <w:rsid w:val="00D1036C"/>
    <w:rsid w:val="00D11E2A"/>
    <w:rsid w:val="00D14483"/>
    <w:rsid w:val="00D15454"/>
    <w:rsid w:val="00D154DA"/>
    <w:rsid w:val="00D161F4"/>
    <w:rsid w:val="00D16FFC"/>
    <w:rsid w:val="00D175A0"/>
    <w:rsid w:val="00D17A3D"/>
    <w:rsid w:val="00D17DB9"/>
    <w:rsid w:val="00D216E4"/>
    <w:rsid w:val="00D26919"/>
    <w:rsid w:val="00D26C52"/>
    <w:rsid w:val="00D331BE"/>
    <w:rsid w:val="00D35418"/>
    <w:rsid w:val="00D35CF3"/>
    <w:rsid w:val="00D367F9"/>
    <w:rsid w:val="00D37F01"/>
    <w:rsid w:val="00D37F25"/>
    <w:rsid w:val="00D37F86"/>
    <w:rsid w:val="00D4010C"/>
    <w:rsid w:val="00D42E5D"/>
    <w:rsid w:val="00D42E70"/>
    <w:rsid w:val="00D43875"/>
    <w:rsid w:val="00D45ACB"/>
    <w:rsid w:val="00D47B63"/>
    <w:rsid w:val="00D50D35"/>
    <w:rsid w:val="00D51A60"/>
    <w:rsid w:val="00D53272"/>
    <w:rsid w:val="00D535DF"/>
    <w:rsid w:val="00D53761"/>
    <w:rsid w:val="00D54998"/>
    <w:rsid w:val="00D5587C"/>
    <w:rsid w:val="00D56084"/>
    <w:rsid w:val="00D568B5"/>
    <w:rsid w:val="00D60595"/>
    <w:rsid w:val="00D615B9"/>
    <w:rsid w:val="00D627F7"/>
    <w:rsid w:val="00D64F43"/>
    <w:rsid w:val="00D6583E"/>
    <w:rsid w:val="00D66AFD"/>
    <w:rsid w:val="00D67549"/>
    <w:rsid w:val="00D677CB"/>
    <w:rsid w:val="00D7221D"/>
    <w:rsid w:val="00D726BA"/>
    <w:rsid w:val="00D760D2"/>
    <w:rsid w:val="00D811C8"/>
    <w:rsid w:val="00D84A11"/>
    <w:rsid w:val="00D85E41"/>
    <w:rsid w:val="00D867DB"/>
    <w:rsid w:val="00D86975"/>
    <w:rsid w:val="00D86D3B"/>
    <w:rsid w:val="00D86D45"/>
    <w:rsid w:val="00D87516"/>
    <w:rsid w:val="00D87DA9"/>
    <w:rsid w:val="00D90F3C"/>
    <w:rsid w:val="00D91542"/>
    <w:rsid w:val="00D93998"/>
    <w:rsid w:val="00D93D54"/>
    <w:rsid w:val="00D93E7B"/>
    <w:rsid w:val="00D952B1"/>
    <w:rsid w:val="00D96575"/>
    <w:rsid w:val="00DA0600"/>
    <w:rsid w:val="00DA360E"/>
    <w:rsid w:val="00DA3EA2"/>
    <w:rsid w:val="00DA6D30"/>
    <w:rsid w:val="00DA7A88"/>
    <w:rsid w:val="00DB1077"/>
    <w:rsid w:val="00DB12E4"/>
    <w:rsid w:val="00DB2ABF"/>
    <w:rsid w:val="00DB2CAC"/>
    <w:rsid w:val="00DB3284"/>
    <w:rsid w:val="00DB3CF2"/>
    <w:rsid w:val="00DB70A4"/>
    <w:rsid w:val="00DC30F6"/>
    <w:rsid w:val="00DC32C3"/>
    <w:rsid w:val="00DC3A33"/>
    <w:rsid w:val="00DC4022"/>
    <w:rsid w:val="00DC5333"/>
    <w:rsid w:val="00DC5BEF"/>
    <w:rsid w:val="00DC6757"/>
    <w:rsid w:val="00DD39E4"/>
    <w:rsid w:val="00DD6D6B"/>
    <w:rsid w:val="00DE1CDA"/>
    <w:rsid w:val="00DE2A22"/>
    <w:rsid w:val="00DF08E7"/>
    <w:rsid w:val="00DF273A"/>
    <w:rsid w:val="00DF51A6"/>
    <w:rsid w:val="00DF6BF1"/>
    <w:rsid w:val="00DF6DBD"/>
    <w:rsid w:val="00DF7887"/>
    <w:rsid w:val="00DF7F7A"/>
    <w:rsid w:val="00E03F6C"/>
    <w:rsid w:val="00E05C0E"/>
    <w:rsid w:val="00E07F74"/>
    <w:rsid w:val="00E123A2"/>
    <w:rsid w:val="00E13E2C"/>
    <w:rsid w:val="00E14618"/>
    <w:rsid w:val="00E14D3D"/>
    <w:rsid w:val="00E155C5"/>
    <w:rsid w:val="00E20B0B"/>
    <w:rsid w:val="00E21D98"/>
    <w:rsid w:val="00E22139"/>
    <w:rsid w:val="00E22F85"/>
    <w:rsid w:val="00E2355B"/>
    <w:rsid w:val="00E25611"/>
    <w:rsid w:val="00E2779A"/>
    <w:rsid w:val="00E30875"/>
    <w:rsid w:val="00E30EDD"/>
    <w:rsid w:val="00E31913"/>
    <w:rsid w:val="00E33564"/>
    <w:rsid w:val="00E3666F"/>
    <w:rsid w:val="00E36CE0"/>
    <w:rsid w:val="00E40945"/>
    <w:rsid w:val="00E41973"/>
    <w:rsid w:val="00E4503A"/>
    <w:rsid w:val="00E53322"/>
    <w:rsid w:val="00E53A29"/>
    <w:rsid w:val="00E53CF7"/>
    <w:rsid w:val="00E5564C"/>
    <w:rsid w:val="00E55D04"/>
    <w:rsid w:val="00E56C1B"/>
    <w:rsid w:val="00E57930"/>
    <w:rsid w:val="00E62943"/>
    <w:rsid w:val="00E637B3"/>
    <w:rsid w:val="00E63F48"/>
    <w:rsid w:val="00E64CF3"/>
    <w:rsid w:val="00E669BD"/>
    <w:rsid w:val="00E70D61"/>
    <w:rsid w:val="00E7106E"/>
    <w:rsid w:val="00E71FF0"/>
    <w:rsid w:val="00E723C4"/>
    <w:rsid w:val="00E72C56"/>
    <w:rsid w:val="00E73CA3"/>
    <w:rsid w:val="00E75CDC"/>
    <w:rsid w:val="00E76424"/>
    <w:rsid w:val="00E77214"/>
    <w:rsid w:val="00E804C9"/>
    <w:rsid w:val="00E81214"/>
    <w:rsid w:val="00E81902"/>
    <w:rsid w:val="00E831E2"/>
    <w:rsid w:val="00E8659A"/>
    <w:rsid w:val="00E86C8C"/>
    <w:rsid w:val="00E87094"/>
    <w:rsid w:val="00E87C03"/>
    <w:rsid w:val="00E9006C"/>
    <w:rsid w:val="00E9101D"/>
    <w:rsid w:val="00E94028"/>
    <w:rsid w:val="00E96446"/>
    <w:rsid w:val="00E970A3"/>
    <w:rsid w:val="00EA2A66"/>
    <w:rsid w:val="00EA3580"/>
    <w:rsid w:val="00EA48F8"/>
    <w:rsid w:val="00EA6560"/>
    <w:rsid w:val="00EA6F93"/>
    <w:rsid w:val="00EB0524"/>
    <w:rsid w:val="00EB41B2"/>
    <w:rsid w:val="00EB50C8"/>
    <w:rsid w:val="00EB5996"/>
    <w:rsid w:val="00EC0A34"/>
    <w:rsid w:val="00EC19F6"/>
    <w:rsid w:val="00ED3487"/>
    <w:rsid w:val="00ED37B1"/>
    <w:rsid w:val="00ED39CC"/>
    <w:rsid w:val="00ED6898"/>
    <w:rsid w:val="00ED68B6"/>
    <w:rsid w:val="00EE5AA1"/>
    <w:rsid w:val="00EE6431"/>
    <w:rsid w:val="00EE66DF"/>
    <w:rsid w:val="00EE698C"/>
    <w:rsid w:val="00EE6A9A"/>
    <w:rsid w:val="00EF0D0F"/>
    <w:rsid w:val="00EF1950"/>
    <w:rsid w:val="00EF2E51"/>
    <w:rsid w:val="00EF489B"/>
    <w:rsid w:val="00EF506F"/>
    <w:rsid w:val="00F00973"/>
    <w:rsid w:val="00F013DE"/>
    <w:rsid w:val="00F017DD"/>
    <w:rsid w:val="00F01D89"/>
    <w:rsid w:val="00F020BC"/>
    <w:rsid w:val="00F05D84"/>
    <w:rsid w:val="00F074A7"/>
    <w:rsid w:val="00F07714"/>
    <w:rsid w:val="00F0776C"/>
    <w:rsid w:val="00F105C4"/>
    <w:rsid w:val="00F1326F"/>
    <w:rsid w:val="00F1381C"/>
    <w:rsid w:val="00F13AF8"/>
    <w:rsid w:val="00F13EC5"/>
    <w:rsid w:val="00F1715C"/>
    <w:rsid w:val="00F17971"/>
    <w:rsid w:val="00F17D67"/>
    <w:rsid w:val="00F20A94"/>
    <w:rsid w:val="00F24E73"/>
    <w:rsid w:val="00F27ADE"/>
    <w:rsid w:val="00F325A7"/>
    <w:rsid w:val="00F33C65"/>
    <w:rsid w:val="00F34FDB"/>
    <w:rsid w:val="00F378DF"/>
    <w:rsid w:val="00F37C60"/>
    <w:rsid w:val="00F40555"/>
    <w:rsid w:val="00F437F3"/>
    <w:rsid w:val="00F448FD"/>
    <w:rsid w:val="00F45578"/>
    <w:rsid w:val="00F467C4"/>
    <w:rsid w:val="00F471E6"/>
    <w:rsid w:val="00F47CFF"/>
    <w:rsid w:val="00F520E5"/>
    <w:rsid w:val="00F52F3B"/>
    <w:rsid w:val="00F54361"/>
    <w:rsid w:val="00F5577D"/>
    <w:rsid w:val="00F569B3"/>
    <w:rsid w:val="00F572C8"/>
    <w:rsid w:val="00F60596"/>
    <w:rsid w:val="00F60A9C"/>
    <w:rsid w:val="00F61816"/>
    <w:rsid w:val="00F6289B"/>
    <w:rsid w:val="00F6498A"/>
    <w:rsid w:val="00F66217"/>
    <w:rsid w:val="00F67E64"/>
    <w:rsid w:val="00F702CE"/>
    <w:rsid w:val="00F7129A"/>
    <w:rsid w:val="00F715C8"/>
    <w:rsid w:val="00F72B33"/>
    <w:rsid w:val="00F730F0"/>
    <w:rsid w:val="00F740EA"/>
    <w:rsid w:val="00F75238"/>
    <w:rsid w:val="00F7780F"/>
    <w:rsid w:val="00F8024A"/>
    <w:rsid w:val="00F80B44"/>
    <w:rsid w:val="00F816B2"/>
    <w:rsid w:val="00F83674"/>
    <w:rsid w:val="00F84D6A"/>
    <w:rsid w:val="00F85093"/>
    <w:rsid w:val="00F86D24"/>
    <w:rsid w:val="00F9018E"/>
    <w:rsid w:val="00F91767"/>
    <w:rsid w:val="00F926AD"/>
    <w:rsid w:val="00F928CC"/>
    <w:rsid w:val="00F95C2A"/>
    <w:rsid w:val="00F9622F"/>
    <w:rsid w:val="00F97F99"/>
    <w:rsid w:val="00FA35D4"/>
    <w:rsid w:val="00FA3B0D"/>
    <w:rsid w:val="00FA4818"/>
    <w:rsid w:val="00FA619A"/>
    <w:rsid w:val="00FA66FF"/>
    <w:rsid w:val="00FB27A4"/>
    <w:rsid w:val="00FB3A3B"/>
    <w:rsid w:val="00FB3B2D"/>
    <w:rsid w:val="00FB3D72"/>
    <w:rsid w:val="00FB493D"/>
    <w:rsid w:val="00FB5547"/>
    <w:rsid w:val="00FB5594"/>
    <w:rsid w:val="00FB5CC6"/>
    <w:rsid w:val="00FB5D0A"/>
    <w:rsid w:val="00FB6094"/>
    <w:rsid w:val="00FB6EC3"/>
    <w:rsid w:val="00FB77F1"/>
    <w:rsid w:val="00FC2379"/>
    <w:rsid w:val="00FC496A"/>
    <w:rsid w:val="00FC625A"/>
    <w:rsid w:val="00FC718E"/>
    <w:rsid w:val="00FD10E0"/>
    <w:rsid w:val="00FD360C"/>
    <w:rsid w:val="00FD5F07"/>
    <w:rsid w:val="00FE0D69"/>
    <w:rsid w:val="00FE0EA9"/>
    <w:rsid w:val="00FE1983"/>
    <w:rsid w:val="00FE1987"/>
    <w:rsid w:val="00FE2C21"/>
    <w:rsid w:val="00FE4F66"/>
    <w:rsid w:val="00FE5A76"/>
    <w:rsid w:val="00FE7DAE"/>
    <w:rsid w:val="00FF096E"/>
    <w:rsid w:val="00FF1D29"/>
    <w:rsid w:val="00FF3BE3"/>
    <w:rsid w:val="00FF3E56"/>
    <w:rsid w:val="00FF718F"/>
    <w:rsid w:val="00FF7F98"/>
    <w:rsid w:val="00FF7FCE"/>
    <w:rsid w:val="01033726"/>
    <w:rsid w:val="01255E9C"/>
    <w:rsid w:val="01421FB8"/>
    <w:rsid w:val="01592AC0"/>
    <w:rsid w:val="015B76E3"/>
    <w:rsid w:val="015F71C7"/>
    <w:rsid w:val="0160459E"/>
    <w:rsid w:val="016919F4"/>
    <w:rsid w:val="01A14D73"/>
    <w:rsid w:val="01A42479"/>
    <w:rsid w:val="01C505B5"/>
    <w:rsid w:val="01ED54F8"/>
    <w:rsid w:val="02335C66"/>
    <w:rsid w:val="024C5548"/>
    <w:rsid w:val="025459DC"/>
    <w:rsid w:val="026455AA"/>
    <w:rsid w:val="027230CC"/>
    <w:rsid w:val="02806BFD"/>
    <w:rsid w:val="02821BD9"/>
    <w:rsid w:val="02837E7B"/>
    <w:rsid w:val="029E4C5C"/>
    <w:rsid w:val="02AD21AF"/>
    <w:rsid w:val="02AE1E92"/>
    <w:rsid w:val="02C04220"/>
    <w:rsid w:val="02CB367A"/>
    <w:rsid w:val="03191912"/>
    <w:rsid w:val="031B658A"/>
    <w:rsid w:val="03621EBD"/>
    <w:rsid w:val="036D6AF6"/>
    <w:rsid w:val="038D43A7"/>
    <w:rsid w:val="03B048CE"/>
    <w:rsid w:val="03DF3F94"/>
    <w:rsid w:val="04254FBB"/>
    <w:rsid w:val="04544235"/>
    <w:rsid w:val="045B6D1A"/>
    <w:rsid w:val="048B26FA"/>
    <w:rsid w:val="04AD070A"/>
    <w:rsid w:val="04AF766C"/>
    <w:rsid w:val="04B868AA"/>
    <w:rsid w:val="052903B2"/>
    <w:rsid w:val="05495E44"/>
    <w:rsid w:val="05551BD0"/>
    <w:rsid w:val="05711401"/>
    <w:rsid w:val="057D4B6B"/>
    <w:rsid w:val="058F41AE"/>
    <w:rsid w:val="05CF274F"/>
    <w:rsid w:val="05D713A2"/>
    <w:rsid w:val="05DC3096"/>
    <w:rsid w:val="05ED085B"/>
    <w:rsid w:val="05F47199"/>
    <w:rsid w:val="05F92770"/>
    <w:rsid w:val="05FE408F"/>
    <w:rsid w:val="062D42AD"/>
    <w:rsid w:val="062E3452"/>
    <w:rsid w:val="06354895"/>
    <w:rsid w:val="06386EB6"/>
    <w:rsid w:val="0640091E"/>
    <w:rsid w:val="066A39B7"/>
    <w:rsid w:val="067B0F3B"/>
    <w:rsid w:val="068D6398"/>
    <w:rsid w:val="06957B1B"/>
    <w:rsid w:val="06A57A54"/>
    <w:rsid w:val="06A7480C"/>
    <w:rsid w:val="06BC1D64"/>
    <w:rsid w:val="06C06C50"/>
    <w:rsid w:val="06DC520D"/>
    <w:rsid w:val="070B29DC"/>
    <w:rsid w:val="07262012"/>
    <w:rsid w:val="073D7D31"/>
    <w:rsid w:val="073F2647"/>
    <w:rsid w:val="07436120"/>
    <w:rsid w:val="074E19DD"/>
    <w:rsid w:val="07721426"/>
    <w:rsid w:val="07735223"/>
    <w:rsid w:val="07824767"/>
    <w:rsid w:val="07A22F4C"/>
    <w:rsid w:val="07A35665"/>
    <w:rsid w:val="07B25FF5"/>
    <w:rsid w:val="07B915FC"/>
    <w:rsid w:val="07F310E8"/>
    <w:rsid w:val="08737385"/>
    <w:rsid w:val="08966997"/>
    <w:rsid w:val="08977E11"/>
    <w:rsid w:val="08AC76B9"/>
    <w:rsid w:val="08BB6B36"/>
    <w:rsid w:val="08D46E99"/>
    <w:rsid w:val="08F3042E"/>
    <w:rsid w:val="08F938C6"/>
    <w:rsid w:val="090B2AE0"/>
    <w:rsid w:val="096C38B7"/>
    <w:rsid w:val="09867556"/>
    <w:rsid w:val="09934610"/>
    <w:rsid w:val="09D0052B"/>
    <w:rsid w:val="09F65F5A"/>
    <w:rsid w:val="0A042250"/>
    <w:rsid w:val="0A3E4540"/>
    <w:rsid w:val="0A4555DD"/>
    <w:rsid w:val="0A455AAB"/>
    <w:rsid w:val="0A627747"/>
    <w:rsid w:val="0A7E20D6"/>
    <w:rsid w:val="0AAC5216"/>
    <w:rsid w:val="0AC26470"/>
    <w:rsid w:val="0ADA1789"/>
    <w:rsid w:val="0B2C32BC"/>
    <w:rsid w:val="0B5035BE"/>
    <w:rsid w:val="0B601722"/>
    <w:rsid w:val="0B687886"/>
    <w:rsid w:val="0B8E0A79"/>
    <w:rsid w:val="0BAF014D"/>
    <w:rsid w:val="0BCA66BB"/>
    <w:rsid w:val="0BDE1214"/>
    <w:rsid w:val="0BEF2D65"/>
    <w:rsid w:val="0C0563FD"/>
    <w:rsid w:val="0C0F5C9B"/>
    <w:rsid w:val="0C246E0F"/>
    <w:rsid w:val="0C3772D4"/>
    <w:rsid w:val="0C453CF7"/>
    <w:rsid w:val="0C485EB2"/>
    <w:rsid w:val="0C9E0546"/>
    <w:rsid w:val="0CDF5E3E"/>
    <w:rsid w:val="0D1F22A3"/>
    <w:rsid w:val="0D3833A7"/>
    <w:rsid w:val="0D562725"/>
    <w:rsid w:val="0D691F32"/>
    <w:rsid w:val="0D7A70C5"/>
    <w:rsid w:val="0D8B7331"/>
    <w:rsid w:val="0DAE346D"/>
    <w:rsid w:val="0DAF1F73"/>
    <w:rsid w:val="0DBD0D7B"/>
    <w:rsid w:val="0DC515DA"/>
    <w:rsid w:val="0DE52740"/>
    <w:rsid w:val="0DF8636E"/>
    <w:rsid w:val="0DF97EEA"/>
    <w:rsid w:val="0E265579"/>
    <w:rsid w:val="0E29322F"/>
    <w:rsid w:val="0E2B27B0"/>
    <w:rsid w:val="0E337529"/>
    <w:rsid w:val="0E412E74"/>
    <w:rsid w:val="0E4141A7"/>
    <w:rsid w:val="0E416F5E"/>
    <w:rsid w:val="0E435A06"/>
    <w:rsid w:val="0E5361D3"/>
    <w:rsid w:val="0E5D0B60"/>
    <w:rsid w:val="0E6073DD"/>
    <w:rsid w:val="0E707930"/>
    <w:rsid w:val="0EAC2320"/>
    <w:rsid w:val="0EBF04F6"/>
    <w:rsid w:val="0EEF4FBF"/>
    <w:rsid w:val="0F160D93"/>
    <w:rsid w:val="0F4B3A1B"/>
    <w:rsid w:val="0F6A21E8"/>
    <w:rsid w:val="0F6C3B1C"/>
    <w:rsid w:val="0F8A088A"/>
    <w:rsid w:val="0FA94FC5"/>
    <w:rsid w:val="0FB32A74"/>
    <w:rsid w:val="0FCF7D27"/>
    <w:rsid w:val="0FDA356A"/>
    <w:rsid w:val="100E157F"/>
    <w:rsid w:val="102470C6"/>
    <w:rsid w:val="10615E95"/>
    <w:rsid w:val="10650870"/>
    <w:rsid w:val="10722AA4"/>
    <w:rsid w:val="1078311A"/>
    <w:rsid w:val="10790B81"/>
    <w:rsid w:val="108850CB"/>
    <w:rsid w:val="10C6000D"/>
    <w:rsid w:val="10C76547"/>
    <w:rsid w:val="10D228F1"/>
    <w:rsid w:val="10DA1E85"/>
    <w:rsid w:val="10F015E2"/>
    <w:rsid w:val="10FE1639"/>
    <w:rsid w:val="1125551A"/>
    <w:rsid w:val="113F7A8E"/>
    <w:rsid w:val="114F69E5"/>
    <w:rsid w:val="11551A8C"/>
    <w:rsid w:val="11837DA7"/>
    <w:rsid w:val="11856B6E"/>
    <w:rsid w:val="11932651"/>
    <w:rsid w:val="119F0D4E"/>
    <w:rsid w:val="11D113E5"/>
    <w:rsid w:val="12097493"/>
    <w:rsid w:val="124339D1"/>
    <w:rsid w:val="124833B0"/>
    <w:rsid w:val="12560FF8"/>
    <w:rsid w:val="1265106C"/>
    <w:rsid w:val="12B73CCC"/>
    <w:rsid w:val="12BB3A1C"/>
    <w:rsid w:val="12CB2B91"/>
    <w:rsid w:val="13103B3F"/>
    <w:rsid w:val="132C1193"/>
    <w:rsid w:val="133603E6"/>
    <w:rsid w:val="134B5CFF"/>
    <w:rsid w:val="135467A5"/>
    <w:rsid w:val="13577742"/>
    <w:rsid w:val="136140CC"/>
    <w:rsid w:val="136444A5"/>
    <w:rsid w:val="136F7127"/>
    <w:rsid w:val="13715A25"/>
    <w:rsid w:val="137B279C"/>
    <w:rsid w:val="138F07B2"/>
    <w:rsid w:val="13997BE0"/>
    <w:rsid w:val="139B6FB9"/>
    <w:rsid w:val="13A46AE4"/>
    <w:rsid w:val="13A47DC4"/>
    <w:rsid w:val="13A7771A"/>
    <w:rsid w:val="13C344E6"/>
    <w:rsid w:val="13C86E73"/>
    <w:rsid w:val="13E90AC8"/>
    <w:rsid w:val="13EC3D1D"/>
    <w:rsid w:val="1401278F"/>
    <w:rsid w:val="14107828"/>
    <w:rsid w:val="14255731"/>
    <w:rsid w:val="14295A9A"/>
    <w:rsid w:val="142E5F24"/>
    <w:rsid w:val="143E6E4B"/>
    <w:rsid w:val="143F57E7"/>
    <w:rsid w:val="1471283B"/>
    <w:rsid w:val="14BB3864"/>
    <w:rsid w:val="14BC6CC7"/>
    <w:rsid w:val="14C932AD"/>
    <w:rsid w:val="14D9229A"/>
    <w:rsid w:val="14E00F9C"/>
    <w:rsid w:val="14E76D54"/>
    <w:rsid w:val="15072868"/>
    <w:rsid w:val="15175270"/>
    <w:rsid w:val="15253FDB"/>
    <w:rsid w:val="15377BB6"/>
    <w:rsid w:val="155A0826"/>
    <w:rsid w:val="15987480"/>
    <w:rsid w:val="15A8125F"/>
    <w:rsid w:val="15C65593"/>
    <w:rsid w:val="15D636D5"/>
    <w:rsid w:val="15F4446A"/>
    <w:rsid w:val="160A1367"/>
    <w:rsid w:val="16291F58"/>
    <w:rsid w:val="16445B19"/>
    <w:rsid w:val="166D24AD"/>
    <w:rsid w:val="168559A3"/>
    <w:rsid w:val="16BF1BB9"/>
    <w:rsid w:val="170B03E9"/>
    <w:rsid w:val="17101FD9"/>
    <w:rsid w:val="171D0F0D"/>
    <w:rsid w:val="171D41B9"/>
    <w:rsid w:val="172C2E74"/>
    <w:rsid w:val="17462035"/>
    <w:rsid w:val="174B5DE7"/>
    <w:rsid w:val="175B58E8"/>
    <w:rsid w:val="17661C7A"/>
    <w:rsid w:val="17843C75"/>
    <w:rsid w:val="17A24C8E"/>
    <w:rsid w:val="17AA4B2A"/>
    <w:rsid w:val="17DD3EBF"/>
    <w:rsid w:val="17F61439"/>
    <w:rsid w:val="17FC4B6B"/>
    <w:rsid w:val="180C6041"/>
    <w:rsid w:val="18106ABB"/>
    <w:rsid w:val="181D494B"/>
    <w:rsid w:val="181F7854"/>
    <w:rsid w:val="185A3BEF"/>
    <w:rsid w:val="1881312C"/>
    <w:rsid w:val="189030C2"/>
    <w:rsid w:val="18B02A9F"/>
    <w:rsid w:val="18D621D3"/>
    <w:rsid w:val="18DE108E"/>
    <w:rsid w:val="18E51F49"/>
    <w:rsid w:val="18FC2D27"/>
    <w:rsid w:val="19095953"/>
    <w:rsid w:val="19286113"/>
    <w:rsid w:val="195D56EA"/>
    <w:rsid w:val="196424A2"/>
    <w:rsid w:val="19676BD2"/>
    <w:rsid w:val="19886DAA"/>
    <w:rsid w:val="198F7ACB"/>
    <w:rsid w:val="199845D7"/>
    <w:rsid w:val="19A918E4"/>
    <w:rsid w:val="19AA58F8"/>
    <w:rsid w:val="19F01E94"/>
    <w:rsid w:val="1A0036DF"/>
    <w:rsid w:val="1A12268A"/>
    <w:rsid w:val="1A375014"/>
    <w:rsid w:val="1A3B6145"/>
    <w:rsid w:val="1A4E0CC1"/>
    <w:rsid w:val="1A4F6D3E"/>
    <w:rsid w:val="1A7B63C8"/>
    <w:rsid w:val="1A83429C"/>
    <w:rsid w:val="1A9A6661"/>
    <w:rsid w:val="1A9B2FBA"/>
    <w:rsid w:val="1A9D31D2"/>
    <w:rsid w:val="1AF364AF"/>
    <w:rsid w:val="1B1718B5"/>
    <w:rsid w:val="1B4D53F6"/>
    <w:rsid w:val="1B4E709D"/>
    <w:rsid w:val="1B7438EB"/>
    <w:rsid w:val="1B8D41B0"/>
    <w:rsid w:val="1BA91125"/>
    <w:rsid w:val="1BAE7FA9"/>
    <w:rsid w:val="1BE7470E"/>
    <w:rsid w:val="1C3459AE"/>
    <w:rsid w:val="1C397F2D"/>
    <w:rsid w:val="1C61043B"/>
    <w:rsid w:val="1C6D5698"/>
    <w:rsid w:val="1CA17FC3"/>
    <w:rsid w:val="1CAA4895"/>
    <w:rsid w:val="1CB72CEE"/>
    <w:rsid w:val="1CBD2FB3"/>
    <w:rsid w:val="1CD377AA"/>
    <w:rsid w:val="1D461959"/>
    <w:rsid w:val="1D477DB3"/>
    <w:rsid w:val="1D4B1120"/>
    <w:rsid w:val="1D4C4E84"/>
    <w:rsid w:val="1D5A26AE"/>
    <w:rsid w:val="1D5E16CC"/>
    <w:rsid w:val="1D646156"/>
    <w:rsid w:val="1D8B36C0"/>
    <w:rsid w:val="1DC41F0E"/>
    <w:rsid w:val="1DD032D6"/>
    <w:rsid w:val="1E024BE7"/>
    <w:rsid w:val="1E070338"/>
    <w:rsid w:val="1E183AED"/>
    <w:rsid w:val="1E346BEC"/>
    <w:rsid w:val="1E351629"/>
    <w:rsid w:val="1E53558D"/>
    <w:rsid w:val="1E6958C9"/>
    <w:rsid w:val="1E802D6D"/>
    <w:rsid w:val="1EAA58B6"/>
    <w:rsid w:val="1EB151B7"/>
    <w:rsid w:val="1EB222CF"/>
    <w:rsid w:val="1EDF67E0"/>
    <w:rsid w:val="1F2C788F"/>
    <w:rsid w:val="1F6E60AA"/>
    <w:rsid w:val="1F9E264D"/>
    <w:rsid w:val="1F9F5285"/>
    <w:rsid w:val="1F9F7971"/>
    <w:rsid w:val="1FA15BF9"/>
    <w:rsid w:val="1FC33B8A"/>
    <w:rsid w:val="201B61A7"/>
    <w:rsid w:val="203A6AC6"/>
    <w:rsid w:val="20414D6C"/>
    <w:rsid w:val="2052776A"/>
    <w:rsid w:val="2056176C"/>
    <w:rsid w:val="2058258C"/>
    <w:rsid w:val="2060296D"/>
    <w:rsid w:val="208E006F"/>
    <w:rsid w:val="208F57C9"/>
    <w:rsid w:val="20B225EA"/>
    <w:rsid w:val="20E83454"/>
    <w:rsid w:val="211B3444"/>
    <w:rsid w:val="213C444C"/>
    <w:rsid w:val="214712FE"/>
    <w:rsid w:val="219B5007"/>
    <w:rsid w:val="21A47F27"/>
    <w:rsid w:val="21B41B42"/>
    <w:rsid w:val="21B467D5"/>
    <w:rsid w:val="21BD1AF9"/>
    <w:rsid w:val="21C43B9A"/>
    <w:rsid w:val="21F55354"/>
    <w:rsid w:val="21F9440E"/>
    <w:rsid w:val="22094C65"/>
    <w:rsid w:val="220D7C22"/>
    <w:rsid w:val="222E3AC4"/>
    <w:rsid w:val="22487203"/>
    <w:rsid w:val="225F79DC"/>
    <w:rsid w:val="226105C4"/>
    <w:rsid w:val="226C5BC8"/>
    <w:rsid w:val="22826FE9"/>
    <w:rsid w:val="22907E53"/>
    <w:rsid w:val="22AB0C6A"/>
    <w:rsid w:val="22E65DDD"/>
    <w:rsid w:val="22F65056"/>
    <w:rsid w:val="232A6D81"/>
    <w:rsid w:val="233C2113"/>
    <w:rsid w:val="23475DAF"/>
    <w:rsid w:val="235C0676"/>
    <w:rsid w:val="23691128"/>
    <w:rsid w:val="23BF3852"/>
    <w:rsid w:val="23C01A41"/>
    <w:rsid w:val="23C52B80"/>
    <w:rsid w:val="23E40605"/>
    <w:rsid w:val="240053D9"/>
    <w:rsid w:val="24330F71"/>
    <w:rsid w:val="24435C66"/>
    <w:rsid w:val="24926870"/>
    <w:rsid w:val="24BF6E5F"/>
    <w:rsid w:val="24DA3734"/>
    <w:rsid w:val="24ED3C37"/>
    <w:rsid w:val="2507321D"/>
    <w:rsid w:val="25245F16"/>
    <w:rsid w:val="255E43AE"/>
    <w:rsid w:val="25753073"/>
    <w:rsid w:val="25820A17"/>
    <w:rsid w:val="258657FB"/>
    <w:rsid w:val="25B57285"/>
    <w:rsid w:val="25C91DA8"/>
    <w:rsid w:val="26026D1A"/>
    <w:rsid w:val="260B0389"/>
    <w:rsid w:val="262A73D5"/>
    <w:rsid w:val="263D6082"/>
    <w:rsid w:val="26443237"/>
    <w:rsid w:val="26455EA4"/>
    <w:rsid w:val="26591650"/>
    <w:rsid w:val="26694ADC"/>
    <w:rsid w:val="26777325"/>
    <w:rsid w:val="26D26CDE"/>
    <w:rsid w:val="26E90DC6"/>
    <w:rsid w:val="26F63AC8"/>
    <w:rsid w:val="26FB6549"/>
    <w:rsid w:val="2764027D"/>
    <w:rsid w:val="27762FA9"/>
    <w:rsid w:val="277C481C"/>
    <w:rsid w:val="277F321B"/>
    <w:rsid w:val="27846974"/>
    <w:rsid w:val="27924559"/>
    <w:rsid w:val="27A76D0A"/>
    <w:rsid w:val="27E930D4"/>
    <w:rsid w:val="28146063"/>
    <w:rsid w:val="282201E7"/>
    <w:rsid w:val="28507842"/>
    <w:rsid w:val="2853028A"/>
    <w:rsid w:val="28C7465B"/>
    <w:rsid w:val="28F53DA7"/>
    <w:rsid w:val="291F1C2D"/>
    <w:rsid w:val="29415319"/>
    <w:rsid w:val="29455EAE"/>
    <w:rsid w:val="295D0495"/>
    <w:rsid w:val="29846F6E"/>
    <w:rsid w:val="29B16A09"/>
    <w:rsid w:val="29BF4070"/>
    <w:rsid w:val="29C032E9"/>
    <w:rsid w:val="29D6254A"/>
    <w:rsid w:val="29EE13B8"/>
    <w:rsid w:val="2A125E90"/>
    <w:rsid w:val="2A230810"/>
    <w:rsid w:val="2A40615F"/>
    <w:rsid w:val="2A497BFA"/>
    <w:rsid w:val="2A6F7A68"/>
    <w:rsid w:val="2A7531A1"/>
    <w:rsid w:val="2A7D3F33"/>
    <w:rsid w:val="2AA83833"/>
    <w:rsid w:val="2AE46223"/>
    <w:rsid w:val="2B0453E1"/>
    <w:rsid w:val="2B3E0B6A"/>
    <w:rsid w:val="2B587326"/>
    <w:rsid w:val="2B663616"/>
    <w:rsid w:val="2B772709"/>
    <w:rsid w:val="2B940F71"/>
    <w:rsid w:val="2BA00027"/>
    <w:rsid w:val="2BBE1BFF"/>
    <w:rsid w:val="2BD06A4A"/>
    <w:rsid w:val="2BDA4785"/>
    <w:rsid w:val="2BE6638C"/>
    <w:rsid w:val="2BF16D43"/>
    <w:rsid w:val="2C1811CA"/>
    <w:rsid w:val="2C285ADB"/>
    <w:rsid w:val="2C4521CA"/>
    <w:rsid w:val="2C56760A"/>
    <w:rsid w:val="2CB00463"/>
    <w:rsid w:val="2CB9467D"/>
    <w:rsid w:val="2CC11819"/>
    <w:rsid w:val="2CE171AE"/>
    <w:rsid w:val="2D197980"/>
    <w:rsid w:val="2D275C97"/>
    <w:rsid w:val="2D2A1825"/>
    <w:rsid w:val="2D2D61CA"/>
    <w:rsid w:val="2D4129AE"/>
    <w:rsid w:val="2D680782"/>
    <w:rsid w:val="2D8F75E5"/>
    <w:rsid w:val="2D95379E"/>
    <w:rsid w:val="2D956441"/>
    <w:rsid w:val="2DB84322"/>
    <w:rsid w:val="2DC63A0C"/>
    <w:rsid w:val="2DDE36F2"/>
    <w:rsid w:val="2DF24EC9"/>
    <w:rsid w:val="2E0C7832"/>
    <w:rsid w:val="2E1C5118"/>
    <w:rsid w:val="2E4979FF"/>
    <w:rsid w:val="2E4B61D3"/>
    <w:rsid w:val="2E6207DF"/>
    <w:rsid w:val="2E944957"/>
    <w:rsid w:val="2EA6556F"/>
    <w:rsid w:val="2ECF1F98"/>
    <w:rsid w:val="2F001808"/>
    <w:rsid w:val="2F0E24D7"/>
    <w:rsid w:val="2F105840"/>
    <w:rsid w:val="2F34450F"/>
    <w:rsid w:val="2F3C31C0"/>
    <w:rsid w:val="2F567267"/>
    <w:rsid w:val="2F5E2516"/>
    <w:rsid w:val="2F5F4EBD"/>
    <w:rsid w:val="2F80258E"/>
    <w:rsid w:val="2F846321"/>
    <w:rsid w:val="2F8F3B54"/>
    <w:rsid w:val="2FB517EC"/>
    <w:rsid w:val="2FC75D9C"/>
    <w:rsid w:val="2FFF4257"/>
    <w:rsid w:val="300466C5"/>
    <w:rsid w:val="30086992"/>
    <w:rsid w:val="301B64F8"/>
    <w:rsid w:val="301D3D66"/>
    <w:rsid w:val="303A680F"/>
    <w:rsid w:val="3057755C"/>
    <w:rsid w:val="30891889"/>
    <w:rsid w:val="30D34472"/>
    <w:rsid w:val="30EA6EB4"/>
    <w:rsid w:val="31143571"/>
    <w:rsid w:val="312457DE"/>
    <w:rsid w:val="31384EDD"/>
    <w:rsid w:val="313F3CDD"/>
    <w:rsid w:val="3146197B"/>
    <w:rsid w:val="314E5E2C"/>
    <w:rsid w:val="31566E00"/>
    <w:rsid w:val="316D4340"/>
    <w:rsid w:val="31786244"/>
    <w:rsid w:val="319544FA"/>
    <w:rsid w:val="319665AE"/>
    <w:rsid w:val="31A06BFF"/>
    <w:rsid w:val="31C96DA6"/>
    <w:rsid w:val="31CA15E9"/>
    <w:rsid w:val="31CA6AC7"/>
    <w:rsid w:val="31D84BC5"/>
    <w:rsid w:val="31DD5BDE"/>
    <w:rsid w:val="31E4712B"/>
    <w:rsid w:val="322148E9"/>
    <w:rsid w:val="32225F23"/>
    <w:rsid w:val="323B6014"/>
    <w:rsid w:val="324D558F"/>
    <w:rsid w:val="32597A5F"/>
    <w:rsid w:val="32965794"/>
    <w:rsid w:val="32AC5381"/>
    <w:rsid w:val="32B15B03"/>
    <w:rsid w:val="32B2131B"/>
    <w:rsid w:val="32CA25D3"/>
    <w:rsid w:val="32CB2E2A"/>
    <w:rsid w:val="32DC7112"/>
    <w:rsid w:val="32ED06B0"/>
    <w:rsid w:val="32ED3E77"/>
    <w:rsid w:val="331A6929"/>
    <w:rsid w:val="333C4420"/>
    <w:rsid w:val="333D2158"/>
    <w:rsid w:val="333E3D93"/>
    <w:rsid w:val="33585B6F"/>
    <w:rsid w:val="33803A37"/>
    <w:rsid w:val="33824545"/>
    <w:rsid w:val="33A20F37"/>
    <w:rsid w:val="33C727AC"/>
    <w:rsid w:val="33D310A7"/>
    <w:rsid w:val="340572CF"/>
    <w:rsid w:val="34084975"/>
    <w:rsid w:val="34114419"/>
    <w:rsid w:val="34140850"/>
    <w:rsid w:val="341B1873"/>
    <w:rsid w:val="34671C17"/>
    <w:rsid w:val="34944A37"/>
    <w:rsid w:val="34B92996"/>
    <w:rsid w:val="34C36879"/>
    <w:rsid w:val="350072EB"/>
    <w:rsid w:val="35046E7B"/>
    <w:rsid w:val="350E4044"/>
    <w:rsid w:val="352D4804"/>
    <w:rsid w:val="3540447E"/>
    <w:rsid w:val="356043CD"/>
    <w:rsid w:val="35834CEC"/>
    <w:rsid w:val="359A73AE"/>
    <w:rsid w:val="35A92031"/>
    <w:rsid w:val="35C63E15"/>
    <w:rsid w:val="35CB2596"/>
    <w:rsid w:val="35CC6A11"/>
    <w:rsid w:val="35E13064"/>
    <w:rsid w:val="35F14ACA"/>
    <w:rsid w:val="3621700E"/>
    <w:rsid w:val="36287F07"/>
    <w:rsid w:val="366B2A00"/>
    <w:rsid w:val="3687237F"/>
    <w:rsid w:val="36970357"/>
    <w:rsid w:val="369B3075"/>
    <w:rsid w:val="36A751CF"/>
    <w:rsid w:val="36B157CD"/>
    <w:rsid w:val="36B37CEA"/>
    <w:rsid w:val="36C06317"/>
    <w:rsid w:val="3704091E"/>
    <w:rsid w:val="37142DA4"/>
    <w:rsid w:val="3727713D"/>
    <w:rsid w:val="37511C61"/>
    <w:rsid w:val="375E019D"/>
    <w:rsid w:val="376E13DF"/>
    <w:rsid w:val="37DC6A12"/>
    <w:rsid w:val="37E5223F"/>
    <w:rsid w:val="37EB7390"/>
    <w:rsid w:val="37F80C39"/>
    <w:rsid w:val="380B3741"/>
    <w:rsid w:val="38135EA4"/>
    <w:rsid w:val="38152899"/>
    <w:rsid w:val="3833216D"/>
    <w:rsid w:val="38531A1F"/>
    <w:rsid w:val="38647E88"/>
    <w:rsid w:val="389E6993"/>
    <w:rsid w:val="38BA36C8"/>
    <w:rsid w:val="38C44EB4"/>
    <w:rsid w:val="38DE6880"/>
    <w:rsid w:val="38FB6C2B"/>
    <w:rsid w:val="390C622E"/>
    <w:rsid w:val="391D5E74"/>
    <w:rsid w:val="391F151F"/>
    <w:rsid w:val="3947169A"/>
    <w:rsid w:val="3949012C"/>
    <w:rsid w:val="395347F7"/>
    <w:rsid w:val="39703D5D"/>
    <w:rsid w:val="39780C51"/>
    <w:rsid w:val="39AF12EB"/>
    <w:rsid w:val="39F00545"/>
    <w:rsid w:val="39F07043"/>
    <w:rsid w:val="3A1454C1"/>
    <w:rsid w:val="3A1E4827"/>
    <w:rsid w:val="3A3A4D62"/>
    <w:rsid w:val="3A4121E2"/>
    <w:rsid w:val="3A474359"/>
    <w:rsid w:val="3A6754A8"/>
    <w:rsid w:val="3AAD13A6"/>
    <w:rsid w:val="3ACE44B3"/>
    <w:rsid w:val="3AE96E61"/>
    <w:rsid w:val="3B04507A"/>
    <w:rsid w:val="3B416A8D"/>
    <w:rsid w:val="3B454976"/>
    <w:rsid w:val="3B4E3266"/>
    <w:rsid w:val="3B521281"/>
    <w:rsid w:val="3B65361E"/>
    <w:rsid w:val="3B7050BF"/>
    <w:rsid w:val="3BA950AA"/>
    <w:rsid w:val="3BC25741"/>
    <w:rsid w:val="3BC911D1"/>
    <w:rsid w:val="3C394F5B"/>
    <w:rsid w:val="3C546E6E"/>
    <w:rsid w:val="3C5A0CE0"/>
    <w:rsid w:val="3C8163C5"/>
    <w:rsid w:val="3C8309E2"/>
    <w:rsid w:val="3C94386A"/>
    <w:rsid w:val="3CD04D8E"/>
    <w:rsid w:val="3CEB2CA4"/>
    <w:rsid w:val="3CFB3EC6"/>
    <w:rsid w:val="3D1710D2"/>
    <w:rsid w:val="3D22703B"/>
    <w:rsid w:val="3D27663A"/>
    <w:rsid w:val="3D2A7A6F"/>
    <w:rsid w:val="3D697702"/>
    <w:rsid w:val="3D92770F"/>
    <w:rsid w:val="3DA12D7B"/>
    <w:rsid w:val="3DB17719"/>
    <w:rsid w:val="3DB952B6"/>
    <w:rsid w:val="3DBB7664"/>
    <w:rsid w:val="3DD40F0C"/>
    <w:rsid w:val="3DF9224A"/>
    <w:rsid w:val="3E0B22E3"/>
    <w:rsid w:val="3E1A77A0"/>
    <w:rsid w:val="3E270AA6"/>
    <w:rsid w:val="3E2C75DF"/>
    <w:rsid w:val="3E2E3EFA"/>
    <w:rsid w:val="3E3101C6"/>
    <w:rsid w:val="3E394FA0"/>
    <w:rsid w:val="3E3F205E"/>
    <w:rsid w:val="3E454C88"/>
    <w:rsid w:val="3E53347A"/>
    <w:rsid w:val="3E58549C"/>
    <w:rsid w:val="3E7C39A5"/>
    <w:rsid w:val="3E966E9E"/>
    <w:rsid w:val="3E985612"/>
    <w:rsid w:val="3EA2412C"/>
    <w:rsid w:val="3EA97F4C"/>
    <w:rsid w:val="3EDA4449"/>
    <w:rsid w:val="3EF73884"/>
    <w:rsid w:val="3EFD53BB"/>
    <w:rsid w:val="3EFE3BB3"/>
    <w:rsid w:val="3F0B6D40"/>
    <w:rsid w:val="3F3A45CA"/>
    <w:rsid w:val="3F5E0CAA"/>
    <w:rsid w:val="3F830FA9"/>
    <w:rsid w:val="3F836EDA"/>
    <w:rsid w:val="3F9231BB"/>
    <w:rsid w:val="3FA37E38"/>
    <w:rsid w:val="3FC40714"/>
    <w:rsid w:val="3FCF3923"/>
    <w:rsid w:val="3FD53AEA"/>
    <w:rsid w:val="3FDA11F0"/>
    <w:rsid w:val="3FE62CE0"/>
    <w:rsid w:val="40345D21"/>
    <w:rsid w:val="404262FD"/>
    <w:rsid w:val="40B27A77"/>
    <w:rsid w:val="40F35154"/>
    <w:rsid w:val="40F37189"/>
    <w:rsid w:val="41005633"/>
    <w:rsid w:val="413B4930"/>
    <w:rsid w:val="413D32C4"/>
    <w:rsid w:val="414F3772"/>
    <w:rsid w:val="415F2D44"/>
    <w:rsid w:val="4177753C"/>
    <w:rsid w:val="41795C61"/>
    <w:rsid w:val="41804A12"/>
    <w:rsid w:val="418F5A84"/>
    <w:rsid w:val="419535BF"/>
    <w:rsid w:val="419C6434"/>
    <w:rsid w:val="41A81051"/>
    <w:rsid w:val="41D127B6"/>
    <w:rsid w:val="41D35CF9"/>
    <w:rsid w:val="41E61222"/>
    <w:rsid w:val="423D3479"/>
    <w:rsid w:val="42710B54"/>
    <w:rsid w:val="42724EB1"/>
    <w:rsid w:val="427421F6"/>
    <w:rsid w:val="42A21D03"/>
    <w:rsid w:val="42BA5FE3"/>
    <w:rsid w:val="42BD1EDE"/>
    <w:rsid w:val="42BE02ED"/>
    <w:rsid w:val="430B69C1"/>
    <w:rsid w:val="431069E4"/>
    <w:rsid w:val="43137ED7"/>
    <w:rsid w:val="433D73C3"/>
    <w:rsid w:val="43405632"/>
    <w:rsid w:val="439503E5"/>
    <w:rsid w:val="43BC3BE2"/>
    <w:rsid w:val="43C071B6"/>
    <w:rsid w:val="43CE3E5F"/>
    <w:rsid w:val="43DB1793"/>
    <w:rsid w:val="43E47663"/>
    <w:rsid w:val="43ED1661"/>
    <w:rsid w:val="440E0FAA"/>
    <w:rsid w:val="441C445A"/>
    <w:rsid w:val="442965B1"/>
    <w:rsid w:val="443D6754"/>
    <w:rsid w:val="44434933"/>
    <w:rsid w:val="44577635"/>
    <w:rsid w:val="445C2BC0"/>
    <w:rsid w:val="446F2BEF"/>
    <w:rsid w:val="44765CF2"/>
    <w:rsid w:val="449851D6"/>
    <w:rsid w:val="44A07623"/>
    <w:rsid w:val="44DB40AE"/>
    <w:rsid w:val="44E17619"/>
    <w:rsid w:val="44E21CA5"/>
    <w:rsid w:val="44F42643"/>
    <w:rsid w:val="45171EFA"/>
    <w:rsid w:val="451A6F57"/>
    <w:rsid w:val="452628D3"/>
    <w:rsid w:val="452D7E2D"/>
    <w:rsid w:val="455A6FED"/>
    <w:rsid w:val="457339CD"/>
    <w:rsid w:val="45946E68"/>
    <w:rsid w:val="45A42031"/>
    <w:rsid w:val="45BB2E55"/>
    <w:rsid w:val="45C96B1E"/>
    <w:rsid w:val="45F91FC7"/>
    <w:rsid w:val="45F96148"/>
    <w:rsid w:val="461218F5"/>
    <w:rsid w:val="461227BD"/>
    <w:rsid w:val="461234E5"/>
    <w:rsid w:val="46282BFB"/>
    <w:rsid w:val="46302121"/>
    <w:rsid w:val="464349BB"/>
    <w:rsid w:val="464922F2"/>
    <w:rsid w:val="46593A58"/>
    <w:rsid w:val="469B3753"/>
    <w:rsid w:val="46BC5E20"/>
    <w:rsid w:val="46D7502D"/>
    <w:rsid w:val="46E67ADD"/>
    <w:rsid w:val="46F037DE"/>
    <w:rsid w:val="471867C2"/>
    <w:rsid w:val="47460F50"/>
    <w:rsid w:val="474E1A0F"/>
    <w:rsid w:val="47893D30"/>
    <w:rsid w:val="47A448BB"/>
    <w:rsid w:val="47B44DA7"/>
    <w:rsid w:val="47B90D00"/>
    <w:rsid w:val="47CC2B87"/>
    <w:rsid w:val="47EC331D"/>
    <w:rsid w:val="48645884"/>
    <w:rsid w:val="486D5897"/>
    <w:rsid w:val="48B067C7"/>
    <w:rsid w:val="48D77570"/>
    <w:rsid w:val="48EA6CE4"/>
    <w:rsid w:val="48F9214C"/>
    <w:rsid w:val="48FD2FBA"/>
    <w:rsid w:val="49100F74"/>
    <w:rsid w:val="4925647F"/>
    <w:rsid w:val="49262AFF"/>
    <w:rsid w:val="497119B9"/>
    <w:rsid w:val="49861AA1"/>
    <w:rsid w:val="498A6916"/>
    <w:rsid w:val="4990776E"/>
    <w:rsid w:val="49D47724"/>
    <w:rsid w:val="49E87C61"/>
    <w:rsid w:val="49FE47B9"/>
    <w:rsid w:val="4A2909C7"/>
    <w:rsid w:val="4A2A248B"/>
    <w:rsid w:val="4A3552D1"/>
    <w:rsid w:val="4A39604E"/>
    <w:rsid w:val="4A5216E8"/>
    <w:rsid w:val="4A9A49E9"/>
    <w:rsid w:val="4AD54988"/>
    <w:rsid w:val="4AE80C25"/>
    <w:rsid w:val="4AF81ACB"/>
    <w:rsid w:val="4B532460"/>
    <w:rsid w:val="4B6D75ED"/>
    <w:rsid w:val="4B7B205E"/>
    <w:rsid w:val="4BA1251E"/>
    <w:rsid w:val="4BB8196E"/>
    <w:rsid w:val="4BBF7C64"/>
    <w:rsid w:val="4BE813AD"/>
    <w:rsid w:val="4BE97F67"/>
    <w:rsid w:val="4BF21580"/>
    <w:rsid w:val="4BF26253"/>
    <w:rsid w:val="4C084BE3"/>
    <w:rsid w:val="4C1D2BCD"/>
    <w:rsid w:val="4C2679A7"/>
    <w:rsid w:val="4C4D39E0"/>
    <w:rsid w:val="4C8F23A3"/>
    <w:rsid w:val="4C9E3422"/>
    <w:rsid w:val="4CA01A95"/>
    <w:rsid w:val="4CBA10F2"/>
    <w:rsid w:val="4CC52317"/>
    <w:rsid w:val="4CEA1899"/>
    <w:rsid w:val="4CF939DD"/>
    <w:rsid w:val="4D0E5D82"/>
    <w:rsid w:val="4D107306"/>
    <w:rsid w:val="4D185AB3"/>
    <w:rsid w:val="4D532AA0"/>
    <w:rsid w:val="4D5D419D"/>
    <w:rsid w:val="4D6518BA"/>
    <w:rsid w:val="4D7679FB"/>
    <w:rsid w:val="4DA52062"/>
    <w:rsid w:val="4DC91218"/>
    <w:rsid w:val="4DF046F5"/>
    <w:rsid w:val="4E02618C"/>
    <w:rsid w:val="4E1247B5"/>
    <w:rsid w:val="4E1609A5"/>
    <w:rsid w:val="4E96317D"/>
    <w:rsid w:val="4E9764FE"/>
    <w:rsid w:val="4E9D5E41"/>
    <w:rsid w:val="4EA00463"/>
    <w:rsid w:val="4EA3360F"/>
    <w:rsid w:val="4EBB12D3"/>
    <w:rsid w:val="4ED05976"/>
    <w:rsid w:val="4EDA6EC0"/>
    <w:rsid w:val="4EDB48D6"/>
    <w:rsid w:val="4F26402A"/>
    <w:rsid w:val="4F483A9E"/>
    <w:rsid w:val="4F5C3F51"/>
    <w:rsid w:val="4F7937BE"/>
    <w:rsid w:val="4FCF2742"/>
    <w:rsid w:val="4FE47120"/>
    <w:rsid w:val="4FE63215"/>
    <w:rsid w:val="4FEC2F79"/>
    <w:rsid w:val="4FF97194"/>
    <w:rsid w:val="4FFA35A9"/>
    <w:rsid w:val="500B7397"/>
    <w:rsid w:val="50100351"/>
    <w:rsid w:val="505636CE"/>
    <w:rsid w:val="505B3BB4"/>
    <w:rsid w:val="506F2F91"/>
    <w:rsid w:val="50725A11"/>
    <w:rsid w:val="507B6C30"/>
    <w:rsid w:val="508113B0"/>
    <w:rsid w:val="50A229B5"/>
    <w:rsid w:val="50BE4216"/>
    <w:rsid w:val="50C60BEB"/>
    <w:rsid w:val="50EE1D11"/>
    <w:rsid w:val="50FA2283"/>
    <w:rsid w:val="5107137A"/>
    <w:rsid w:val="510F7E85"/>
    <w:rsid w:val="512B0FDB"/>
    <w:rsid w:val="51375687"/>
    <w:rsid w:val="513C2653"/>
    <w:rsid w:val="515D05B0"/>
    <w:rsid w:val="51680DA7"/>
    <w:rsid w:val="518F3610"/>
    <w:rsid w:val="51933A27"/>
    <w:rsid w:val="519A52E1"/>
    <w:rsid w:val="51A84B84"/>
    <w:rsid w:val="51CD3F0F"/>
    <w:rsid w:val="51D757BD"/>
    <w:rsid w:val="51E0517D"/>
    <w:rsid w:val="520F2E60"/>
    <w:rsid w:val="52140BB2"/>
    <w:rsid w:val="524C173F"/>
    <w:rsid w:val="52503B01"/>
    <w:rsid w:val="525A7B4F"/>
    <w:rsid w:val="52604837"/>
    <w:rsid w:val="528E0724"/>
    <w:rsid w:val="52972F71"/>
    <w:rsid w:val="52A7124C"/>
    <w:rsid w:val="52DF63FE"/>
    <w:rsid w:val="52E04965"/>
    <w:rsid w:val="52F526F1"/>
    <w:rsid w:val="52FE3C69"/>
    <w:rsid w:val="53081D0E"/>
    <w:rsid w:val="530E6B21"/>
    <w:rsid w:val="53285545"/>
    <w:rsid w:val="53294DF8"/>
    <w:rsid w:val="533F0026"/>
    <w:rsid w:val="535D4BFD"/>
    <w:rsid w:val="537E6499"/>
    <w:rsid w:val="53902099"/>
    <w:rsid w:val="53AE02DF"/>
    <w:rsid w:val="53C5126D"/>
    <w:rsid w:val="53C657C2"/>
    <w:rsid w:val="53E5099C"/>
    <w:rsid w:val="53F37A81"/>
    <w:rsid w:val="53F51975"/>
    <w:rsid w:val="53FC052A"/>
    <w:rsid w:val="540357A8"/>
    <w:rsid w:val="540518F5"/>
    <w:rsid w:val="540F1465"/>
    <w:rsid w:val="543822D3"/>
    <w:rsid w:val="54620657"/>
    <w:rsid w:val="54852BB7"/>
    <w:rsid w:val="54E4194A"/>
    <w:rsid w:val="55331912"/>
    <w:rsid w:val="55352B54"/>
    <w:rsid w:val="55606682"/>
    <w:rsid w:val="5577366F"/>
    <w:rsid w:val="55BF27D0"/>
    <w:rsid w:val="55C951EF"/>
    <w:rsid w:val="55D66448"/>
    <w:rsid w:val="55DE2ABA"/>
    <w:rsid w:val="56257AE8"/>
    <w:rsid w:val="563B75F4"/>
    <w:rsid w:val="564C7419"/>
    <w:rsid w:val="56512A25"/>
    <w:rsid w:val="56577A30"/>
    <w:rsid w:val="565E630E"/>
    <w:rsid w:val="565F65BD"/>
    <w:rsid w:val="567C15DD"/>
    <w:rsid w:val="56890F3E"/>
    <w:rsid w:val="569E2918"/>
    <w:rsid w:val="56B5471F"/>
    <w:rsid w:val="56D35661"/>
    <w:rsid w:val="56DC61D9"/>
    <w:rsid w:val="56EC6865"/>
    <w:rsid w:val="572B1082"/>
    <w:rsid w:val="57351DFD"/>
    <w:rsid w:val="575E2A4C"/>
    <w:rsid w:val="57644BF9"/>
    <w:rsid w:val="578265AA"/>
    <w:rsid w:val="57892632"/>
    <w:rsid w:val="579615AE"/>
    <w:rsid w:val="579A1926"/>
    <w:rsid w:val="579E1D1C"/>
    <w:rsid w:val="57E614D9"/>
    <w:rsid w:val="58214184"/>
    <w:rsid w:val="58336B30"/>
    <w:rsid w:val="583D0BA0"/>
    <w:rsid w:val="58555613"/>
    <w:rsid w:val="58647F20"/>
    <w:rsid w:val="58653017"/>
    <w:rsid w:val="586F4406"/>
    <w:rsid w:val="58714BA1"/>
    <w:rsid w:val="58755B93"/>
    <w:rsid w:val="587D0024"/>
    <w:rsid w:val="58B83307"/>
    <w:rsid w:val="58BC35FD"/>
    <w:rsid w:val="58F051F7"/>
    <w:rsid w:val="59304910"/>
    <w:rsid w:val="5972012C"/>
    <w:rsid w:val="59793136"/>
    <w:rsid w:val="597C53B1"/>
    <w:rsid w:val="598157E1"/>
    <w:rsid w:val="59DB7680"/>
    <w:rsid w:val="59E60F33"/>
    <w:rsid w:val="59F81D00"/>
    <w:rsid w:val="5A444B99"/>
    <w:rsid w:val="5A500395"/>
    <w:rsid w:val="5A6C3F96"/>
    <w:rsid w:val="5A9B66FB"/>
    <w:rsid w:val="5AB71E1D"/>
    <w:rsid w:val="5AB82B2A"/>
    <w:rsid w:val="5ABD69C6"/>
    <w:rsid w:val="5ADB55B5"/>
    <w:rsid w:val="5AE73A31"/>
    <w:rsid w:val="5AEB2BF6"/>
    <w:rsid w:val="5B3752F1"/>
    <w:rsid w:val="5B420A21"/>
    <w:rsid w:val="5B4319C5"/>
    <w:rsid w:val="5B4C533B"/>
    <w:rsid w:val="5B5B7EFE"/>
    <w:rsid w:val="5BB652EC"/>
    <w:rsid w:val="5BBE1C24"/>
    <w:rsid w:val="5BC41322"/>
    <w:rsid w:val="5BE46914"/>
    <w:rsid w:val="5C0F4ABD"/>
    <w:rsid w:val="5C345389"/>
    <w:rsid w:val="5C3949C2"/>
    <w:rsid w:val="5C7027B2"/>
    <w:rsid w:val="5C707406"/>
    <w:rsid w:val="5C885127"/>
    <w:rsid w:val="5CA23ED0"/>
    <w:rsid w:val="5CA63FC1"/>
    <w:rsid w:val="5CAE3391"/>
    <w:rsid w:val="5CF91B18"/>
    <w:rsid w:val="5D084590"/>
    <w:rsid w:val="5D275B1E"/>
    <w:rsid w:val="5D2D0619"/>
    <w:rsid w:val="5D3D6EBC"/>
    <w:rsid w:val="5D4A3789"/>
    <w:rsid w:val="5D583BA2"/>
    <w:rsid w:val="5D6F53A6"/>
    <w:rsid w:val="5D735EE5"/>
    <w:rsid w:val="5D8943BD"/>
    <w:rsid w:val="5DB86067"/>
    <w:rsid w:val="5DD25C73"/>
    <w:rsid w:val="5DD336A7"/>
    <w:rsid w:val="5DE9662F"/>
    <w:rsid w:val="5E093CD6"/>
    <w:rsid w:val="5E21671E"/>
    <w:rsid w:val="5E2C34E8"/>
    <w:rsid w:val="5E6B45F7"/>
    <w:rsid w:val="5EA62971"/>
    <w:rsid w:val="5EAB4862"/>
    <w:rsid w:val="5EC94BA9"/>
    <w:rsid w:val="5F33074E"/>
    <w:rsid w:val="5F531F42"/>
    <w:rsid w:val="5F5735E2"/>
    <w:rsid w:val="5F893091"/>
    <w:rsid w:val="5F9B5600"/>
    <w:rsid w:val="5FCD4365"/>
    <w:rsid w:val="5FDF259E"/>
    <w:rsid w:val="5FE10AC7"/>
    <w:rsid w:val="5FE31AB4"/>
    <w:rsid w:val="5FE91901"/>
    <w:rsid w:val="5FFF7E96"/>
    <w:rsid w:val="60155CFD"/>
    <w:rsid w:val="605D449D"/>
    <w:rsid w:val="606A538D"/>
    <w:rsid w:val="60821268"/>
    <w:rsid w:val="608E1833"/>
    <w:rsid w:val="609E31F1"/>
    <w:rsid w:val="609F5352"/>
    <w:rsid w:val="60BA67A8"/>
    <w:rsid w:val="60C52174"/>
    <w:rsid w:val="60CE1185"/>
    <w:rsid w:val="60E825A4"/>
    <w:rsid w:val="60EE7606"/>
    <w:rsid w:val="60F62B89"/>
    <w:rsid w:val="61181721"/>
    <w:rsid w:val="61264F74"/>
    <w:rsid w:val="613607C4"/>
    <w:rsid w:val="613D514B"/>
    <w:rsid w:val="615F3F91"/>
    <w:rsid w:val="61740E9C"/>
    <w:rsid w:val="617E4106"/>
    <w:rsid w:val="61842BFB"/>
    <w:rsid w:val="61845B9A"/>
    <w:rsid w:val="619F280C"/>
    <w:rsid w:val="61AD00DF"/>
    <w:rsid w:val="61BD5883"/>
    <w:rsid w:val="61E549A5"/>
    <w:rsid w:val="61F868B4"/>
    <w:rsid w:val="61FE290E"/>
    <w:rsid w:val="620D0BEE"/>
    <w:rsid w:val="62170844"/>
    <w:rsid w:val="623460E6"/>
    <w:rsid w:val="6237637C"/>
    <w:rsid w:val="62404FA9"/>
    <w:rsid w:val="6243382C"/>
    <w:rsid w:val="62684BFA"/>
    <w:rsid w:val="62836B7B"/>
    <w:rsid w:val="62A42A85"/>
    <w:rsid w:val="62A66B39"/>
    <w:rsid w:val="62BD3477"/>
    <w:rsid w:val="63320331"/>
    <w:rsid w:val="633D4421"/>
    <w:rsid w:val="63443FB5"/>
    <w:rsid w:val="634D0275"/>
    <w:rsid w:val="635C5F0A"/>
    <w:rsid w:val="63600932"/>
    <w:rsid w:val="63987B02"/>
    <w:rsid w:val="63C45DEF"/>
    <w:rsid w:val="63FF60F9"/>
    <w:rsid w:val="64481AD3"/>
    <w:rsid w:val="64534F6F"/>
    <w:rsid w:val="64712484"/>
    <w:rsid w:val="647D55DA"/>
    <w:rsid w:val="648D25D9"/>
    <w:rsid w:val="64A31682"/>
    <w:rsid w:val="64AD20C5"/>
    <w:rsid w:val="64B05180"/>
    <w:rsid w:val="64B44EAA"/>
    <w:rsid w:val="64DA692D"/>
    <w:rsid w:val="64E32A6D"/>
    <w:rsid w:val="64EC0D99"/>
    <w:rsid w:val="654B627C"/>
    <w:rsid w:val="65863D86"/>
    <w:rsid w:val="658F540B"/>
    <w:rsid w:val="65942FF7"/>
    <w:rsid w:val="65B15F26"/>
    <w:rsid w:val="65CA4254"/>
    <w:rsid w:val="65EA17A9"/>
    <w:rsid w:val="66025BC5"/>
    <w:rsid w:val="663D42CE"/>
    <w:rsid w:val="66435E16"/>
    <w:rsid w:val="664E4EBB"/>
    <w:rsid w:val="66A93869"/>
    <w:rsid w:val="66C16B3E"/>
    <w:rsid w:val="66F37BB1"/>
    <w:rsid w:val="670103E5"/>
    <w:rsid w:val="671242E1"/>
    <w:rsid w:val="671C2E11"/>
    <w:rsid w:val="6747167F"/>
    <w:rsid w:val="67803DBE"/>
    <w:rsid w:val="67855A78"/>
    <w:rsid w:val="67D0628C"/>
    <w:rsid w:val="67D22629"/>
    <w:rsid w:val="67D377AC"/>
    <w:rsid w:val="67D80D30"/>
    <w:rsid w:val="68130D5F"/>
    <w:rsid w:val="68300B1D"/>
    <w:rsid w:val="68470ACA"/>
    <w:rsid w:val="6859494D"/>
    <w:rsid w:val="68804DE1"/>
    <w:rsid w:val="68845842"/>
    <w:rsid w:val="68D51ED4"/>
    <w:rsid w:val="68D85FAB"/>
    <w:rsid w:val="69387552"/>
    <w:rsid w:val="694F3F63"/>
    <w:rsid w:val="69720A3C"/>
    <w:rsid w:val="69844500"/>
    <w:rsid w:val="698F62F8"/>
    <w:rsid w:val="69B666FB"/>
    <w:rsid w:val="69DE6371"/>
    <w:rsid w:val="69EF0A56"/>
    <w:rsid w:val="6A0F3E9F"/>
    <w:rsid w:val="6A1335BD"/>
    <w:rsid w:val="6A1F5299"/>
    <w:rsid w:val="6A3458B1"/>
    <w:rsid w:val="6A387BDA"/>
    <w:rsid w:val="6A3C13A9"/>
    <w:rsid w:val="6A404FEE"/>
    <w:rsid w:val="6A4A1E58"/>
    <w:rsid w:val="6A634F4C"/>
    <w:rsid w:val="6A6B4766"/>
    <w:rsid w:val="6A6E2627"/>
    <w:rsid w:val="6A6E2BAE"/>
    <w:rsid w:val="6A865CB2"/>
    <w:rsid w:val="6A9729E1"/>
    <w:rsid w:val="6A973BF9"/>
    <w:rsid w:val="6AA60B96"/>
    <w:rsid w:val="6AB807FE"/>
    <w:rsid w:val="6AC6652F"/>
    <w:rsid w:val="6AD4399B"/>
    <w:rsid w:val="6AE855F8"/>
    <w:rsid w:val="6AEC016F"/>
    <w:rsid w:val="6AF420F1"/>
    <w:rsid w:val="6B037EB7"/>
    <w:rsid w:val="6B070AC3"/>
    <w:rsid w:val="6B0C7F7E"/>
    <w:rsid w:val="6B3A1C7C"/>
    <w:rsid w:val="6B7064C3"/>
    <w:rsid w:val="6B783906"/>
    <w:rsid w:val="6B795D8C"/>
    <w:rsid w:val="6B8E0D21"/>
    <w:rsid w:val="6BBE1DA2"/>
    <w:rsid w:val="6BCF626D"/>
    <w:rsid w:val="6BD10CAB"/>
    <w:rsid w:val="6BE83AE6"/>
    <w:rsid w:val="6BFF77FE"/>
    <w:rsid w:val="6C006FEF"/>
    <w:rsid w:val="6C2361F0"/>
    <w:rsid w:val="6C32289B"/>
    <w:rsid w:val="6C593859"/>
    <w:rsid w:val="6C787B24"/>
    <w:rsid w:val="6C823EF2"/>
    <w:rsid w:val="6CA52893"/>
    <w:rsid w:val="6CB105ED"/>
    <w:rsid w:val="6D253D9B"/>
    <w:rsid w:val="6D283AA5"/>
    <w:rsid w:val="6D6077EA"/>
    <w:rsid w:val="6D762EB9"/>
    <w:rsid w:val="6DA20412"/>
    <w:rsid w:val="6DA802F7"/>
    <w:rsid w:val="6DA90926"/>
    <w:rsid w:val="6DD14CFA"/>
    <w:rsid w:val="6DD72C40"/>
    <w:rsid w:val="6E030160"/>
    <w:rsid w:val="6E1A1C0A"/>
    <w:rsid w:val="6E236EE8"/>
    <w:rsid w:val="6E3B0B9A"/>
    <w:rsid w:val="6E4E48C0"/>
    <w:rsid w:val="6E526453"/>
    <w:rsid w:val="6E5F78C4"/>
    <w:rsid w:val="6E900F16"/>
    <w:rsid w:val="6E953D25"/>
    <w:rsid w:val="6EA75441"/>
    <w:rsid w:val="6EB03CF7"/>
    <w:rsid w:val="6EC83604"/>
    <w:rsid w:val="6EC93868"/>
    <w:rsid w:val="6ECC70D8"/>
    <w:rsid w:val="6ED5494B"/>
    <w:rsid w:val="6EEA7EF9"/>
    <w:rsid w:val="6F1633E2"/>
    <w:rsid w:val="6F2B29DB"/>
    <w:rsid w:val="6F40666D"/>
    <w:rsid w:val="6F4B5C2A"/>
    <w:rsid w:val="6F50203A"/>
    <w:rsid w:val="6F571A6F"/>
    <w:rsid w:val="6F7D007D"/>
    <w:rsid w:val="6F8B51D1"/>
    <w:rsid w:val="6F900D13"/>
    <w:rsid w:val="6F9F22DA"/>
    <w:rsid w:val="6F9F4BB4"/>
    <w:rsid w:val="6FA237A3"/>
    <w:rsid w:val="6FB128BA"/>
    <w:rsid w:val="6FE51DFB"/>
    <w:rsid w:val="700656B1"/>
    <w:rsid w:val="701D5EFF"/>
    <w:rsid w:val="703B5910"/>
    <w:rsid w:val="70436B2B"/>
    <w:rsid w:val="709A3F00"/>
    <w:rsid w:val="70A04494"/>
    <w:rsid w:val="70AA3510"/>
    <w:rsid w:val="70B40E41"/>
    <w:rsid w:val="70D41961"/>
    <w:rsid w:val="70F33EAA"/>
    <w:rsid w:val="70F50863"/>
    <w:rsid w:val="70FE61B9"/>
    <w:rsid w:val="7101696B"/>
    <w:rsid w:val="71564E8D"/>
    <w:rsid w:val="71925FF6"/>
    <w:rsid w:val="71A93901"/>
    <w:rsid w:val="71B0600C"/>
    <w:rsid w:val="71B62819"/>
    <w:rsid w:val="71CC537C"/>
    <w:rsid w:val="71D332EC"/>
    <w:rsid w:val="71DC5319"/>
    <w:rsid w:val="71FF5A1A"/>
    <w:rsid w:val="723039C0"/>
    <w:rsid w:val="725C6696"/>
    <w:rsid w:val="727379F2"/>
    <w:rsid w:val="72860F88"/>
    <w:rsid w:val="729A6203"/>
    <w:rsid w:val="72D54D7C"/>
    <w:rsid w:val="72D674A4"/>
    <w:rsid w:val="72E451F7"/>
    <w:rsid w:val="7304080A"/>
    <w:rsid w:val="732C46F0"/>
    <w:rsid w:val="733B4828"/>
    <w:rsid w:val="733D5A7D"/>
    <w:rsid w:val="73A41155"/>
    <w:rsid w:val="73C7644F"/>
    <w:rsid w:val="73D13C9C"/>
    <w:rsid w:val="73E006C3"/>
    <w:rsid w:val="73E4545A"/>
    <w:rsid w:val="73EC1969"/>
    <w:rsid w:val="73ED7D66"/>
    <w:rsid w:val="73F821F9"/>
    <w:rsid w:val="74156326"/>
    <w:rsid w:val="741A282E"/>
    <w:rsid w:val="742D6E44"/>
    <w:rsid w:val="74431964"/>
    <w:rsid w:val="74864AB5"/>
    <w:rsid w:val="74B07871"/>
    <w:rsid w:val="74BD5524"/>
    <w:rsid w:val="74CD40AB"/>
    <w:rsid w:val="74F252A0"/>
    <w:rsid w:val="751356C2"/>
    <w:rsid w:val="752F7F0E"/>
    <w:rsid w:val="753450F2"/>
    <w:rsid w:val="756746C6"/>
    <w:rsid w:val="75807EA7"/>
    <w:rsid w:val="759B755F"/>
    <w:rsid w:val="759B7A87"/>
    <w:rsid w:val="75C07B9B"/>
    <w:rsid w:val="75C238C0"/>
    <w:rsid w:val="75D04C0B"/>
    <w:rsid w:val="762F7162"/>
    <w:rsid w:val="76397D18"/>
    <w:rsid w:val="763E0417"/>
    <w:rsid w:val="76442C88"/>
    <w:rsid w:val="76520795"/>
    <w:rsid w:val="76BE5D06"/>
    <w:rsid w:val="76E60DD8"/>
    <w:rsid w:val="77200E28"/>
    <w:rsid w:val="77423E92"/>
    <w:rsid w:val="774B2FCB"/>
    <w:rsid w:val="775E75D9"/>
    <w:rsid w:val="77766DBF"/>
    <w:rsid w:val="77940320"/>
    <w:rsid w:val="77971907"/>
    <w:rsid w:val="77A5421D"/>
    <w:rsid w:val="77AD190C"/>
    <w:rsid w:val="77D53C72"/>
    <w:rsid w:val="77DD5070"/>
    <w:rsid w:val="77E10EF1"/>
    <w:rsid w:val="78062F99"/>
    <w:rsid w:val="78120C0A"/>
    <w:rsid w:val="781C7663"/>
    <w:rsid w:val="78367CB4"/>
    <w:rsid w:val="78446752"/>
    <w:rsid w:val="78726A2B"/>
    <w:rsid w:val="789A1543"/>
    <w:rsid w:val="78EC7995"/>
    <w:rsid w:val="78EE6D8D"/>
    <w:rsid w:val="792A4117"/>
    <w:rsid w:val="792C7B90"/>
    <w:rsid w:val="7933373C"/>
    <w:rsid w:val="793507A3"/>
    <w:rsid w:val="79421E2A"/>
    <w:rsid w:val="794572DD"/>
    <w:rsid w:val="794615D6"/>
    <w:rsid w:val="799E4E41"/>
    <w:rsid w:val="79C50A2D"/>
    <w:rsid w:val="79E35745"/>
    <w:rsid w:val="7A0E5E0D"/>
    <w:rsid w:val="7A2475C7"/>
    <w:rsid w:val="7A384A46"/>
    <w:rsid w:val="7A4563A4"/>
    <w:rsid w:val="7A5D5A64"/>
    <w:rsid w:val="7A68637D"/>
    <w:rsid w:val="7A9C3B3B"/>
    <w:rsid w:val="7A9D0AB4"/>
    <w:rsid w:val="7AAA797D"/>
    <w:rsid w:val="7AE2642A"/>
    <w:rsid w:val="7AEB2D3D"/>
    <w:rsid w:val="7AF21283"/>
    <w:rsid w:val="7B0F08D3"/>
    <w:rsid w:val="7B1D3F07"/>
    <w:rsid w:val="7B425B21"/>
    <w:rsid w:val="7B495FAA"/>
    <w:rsid w:val="7B773D8C"/>
    <w:rsid w:val="7B8D794A"/>
    <w:rsid w:val="7B9D3A1F"/>
    <w:rsid w:val="7BBA44DD"/>
    <w:rsid w:val="7BBB2551"/>
    <w:rsid w:val="7BC066AF"/>
    <w:rsid w:val="7BF06107"/>
    <w:rsid w:val="7C127989"/>
    <w:rsid w:val="7C1C052D"/>
    <w:rsid w:val="7C4D3542"/>
    <w:rsid w:val="7C9A1B02"/>
    <w:rsid w:val="7CD428F2"/>
    <w:rsid w:val="7CEA02CB"/>
    <w:rsid w:val="7D0A4102"/>
    <w:rsid w:val="7D0A7CAC"/>
    <w:rsid w:val="7D24653C"/>
    <w:rsid w:val="7D52365B"/>
    <w:rsid w:val="7D524A46"/>
    <w:rsid w:val="7D775CA7"/>
    <w:rsid w:val="7D843920"/>
    <w:rsid w:val="7D90034F"/>
    <w:rsid w:val="7DB77F51"/>
    <w:rsid w:val="7DB8098A"/>
    <w:rsid w:val="7DBC2CB4"/>
    <w:rsid w:val="7DF05B04"/>
    <w:rsid w:val="7E0C5D0F"/>
    <w:rsid w:val="7E276DBF"/>
    <w:rsid w:val="7E3F2607"/>
    <w:rsid w:val="7E4E52FA"/>
    <w:rsid w:val="7E7B54D6"/>
    <w:rsid w:val="7E7F3F64"/>
    <w:rsid w:val="7E8A6A09"/>
    <w:rsid w:val="7EB13614"/>
    <w:rsid w:val="7EC90F90"/>
    <w:rsid w:val="7ED63621"/>
    <w:rsid w:val="7ED92B69"/>
    <w:rsid w:val="7F231852"/>
    <w:rsid w:val="7F3A63FE"/>
    <w:rsid w:val="7F450457"/>
    <w:rsid w:val="7F452171"/>
    <w:rsid w:val="7F4829AB"/>
    <w:rsid w:val="7F7A7B96"/>
    <w:rsid w:val="7F880157"/>
    <w:rsid w:val="7F973CA0"/>
    <w:rsid w:val="7FB01D5B"/>
    <w:rsid w:val="7FB57A70"/>
    <w:rsid w:val="7FB668FB"/>
    <w:rsid w:val="7FC611A8"/>
    <w:rsid w:val="7FDE52CB"/>
    <w:rsid w:val="7FEB698A"/>
    <w:rsid w:val="7FF85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2"/>
    <w:qFormat/>
    <w:uiPriority w:val="0"/>
    <w:pPr>
      <w:keepNext/>
      <w:keepLines/>
      <w:spacing w:before="260" w:after="260" w:line="413" w:lineRule="auto"/>
      <w:outlineLvl w:val="2"/>
    </w:pPr>
    <w:rPr>
      <w:b/>
      <w:bCs/>
      <w:sz w:val="32"/>
      <w:szCs w:val="32"/>
      <w:lang w:bidi="he-IL"/>
    </w:rPr>
  </w:style>
  <w:style w:type="paragraph" w:styleId="8">
    <w:name w:val="heading 4"/>
    <w:basedOn w:val="1"/>
    <w:next w:val="1"/>
    <w:qFormat/>
    <w:uiPriority w:val="0"/>
    <w:pPr>
      <w:keepNext/>
      <w:keepLines/>
      <w:spacing w:before="280" w:after="290"/>
      <w:outlineLvl w:val="3"/>
    </w:pPr>
    <w:rPr>
      <w:rFonts w:ascii="Tahoma" w:hAnsi="Tahoma"/>
      <w:b/>
      <w:bCs/>
      <w:szCs w:val="28"/>
    </w:rPr>
  </w:style>
  <w:style w:type="paragraph" w:styleId="9">
    <w:name w:val="heading 5"/>
    <w:basedOn w:val="1"/>
    <w:next w:val="1"/>
    <w:link w:val="59"/>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引言二级条标题"/>
    <w:basedOn w:val="3"/>
    <w:next w:val="4"/>
    <w:qFormat/>
    <w:uiPriority w:val="99"/>
    <w:pPr>
      <w:tabs>
        <w:tab w:val="left" w:pos="360"/>
        <w:tab w:val="left" w:pos="1200"/>
      </w:tabs>
      <w:ind w:left="1554" w:hanging="420"/>
    </w:pPr>
    <w:rPr>
      <w:rFonts w:ascii="Calibri" w:hAnsi="Calibri"/>
    </w:rPr>
  </w:style>
  <w:style w:type="paragraph" w:customStyle="1" w:styleId="3">
    <w:name w:val="引言一级条标题"/>
    <w:basedOn w:val="1"/>
    <w:next w:val="4"/>
    <w:qFormat/>
    <w:uiPriority w:val="99"/>
    <w:pPr>
      <w:widowControl/>
      <w:tabs>
        <w:tab w:val="left" w:pos="1200"/>
      </w:tabs>
      <w:ind w:left="1200" w:hanging="720"/>
    </w:pPr>
    <w:rPr>
      <w:rFonts w:eastAsia="黑体"/>
      <w:b/>
    </w:rPr>
  </w:style>
  <w:style w:type="paragraph" w:customStyle="1" w:styleId="4">
    <w:name w:val="段"/>
    <w:basedOn w:val="1"/>
    <w:qFormat/>
    <w:uiPriority w:val="99"/>
    <w:pPr>
      <w:widowControl/>
      <w:autoSpaceDE w:val="0"/>
      <w:autoSpaceDN w:val="0"/>
      <w:ind w:firstLine="200" w:firstLineChars="200"/>
    </w:pPr>
    <w:rPr>
      <w:rFonts w:hint="eastAsia" w:ascii="宋体"/>
      <w:szCs w:val="22"/>
    </w:rPr>
  </w:style>
  <w:style w:type="paragraph" w:styleId="10">
    <w:name w:val="Closing"/>
    <w:basedOn w:val="1"/>
    <w:qFormat/>
    <w:uiPriority w:val="0"/>
    <w:pPr>
      <w:ind w:left="100" w:leftChars="2100"/>
    </w:pPr>
    <w:rPr>
      <w:szCs w:val="20"/>
    </w:rPr>
  </w:style>
  <w:style w:type="paragraph" w:styleId="11">
    <w:name w:val="Body Text"/>
    <w:basedOn w:val="1"/>
    <w:next w:val="1"/>
    <w:qFormat/>
    <w:uiPriority w:val="0"/>
    <w:pPr>
      <w:spacing w:after="120"/>
    </w:pPr>
  </w:style>
  <w:style w:type="paragraph" w:styleId="12">
    <w:name w:val="Body Text Indent"/>
    <w:basedOn w:val="1"/>
    <w:qFormat/>
    <w:uiPriority w:val="0"/>
    <w:pPr>
      <w:spacing w:after="120"/>
      <w:ind w:left="420" w:leftChars="200"/>
    </w:pPr>
  </w:style>
  <w:style w:type="paragraph" w:styleId="13">
    <w:name w:val="Plain Text"/>
    <w:basedOn w:val="1"/>
    <w:link w:val="54"/>
    <w:qFormat/>
    <w:uiPriority w:val="0"/>
    <w:rPr>
      <w:rFonts w:ascii="宋体" w:hAnsi="Courier New" w:cs="Courier New"/>
      <w:szCs w:val="21"/>
    </w:rPr>
  </w:style>
  <w:style w:type="paragraph" w:styleId="14">
    <w:name w:val="Date"/>
    <w:basedOn w:val="1"/>
    <w:next w:val="1"/>
    <w:link w:val="52"/>
    <w:qFormat/>
    <w:uiPriority w:val="0"/>
    <w:pPr>
      <w:adjustRightInd w:val="0"/>
      <w:spacing w:line="360" w:lineRule="atLeast"/>
      <w:textAlignment w:val="baseline"/>
    </w:pPr>
    <w:rPr>
      <w:kern w:val="0"/>
      <w:sz w:val="28"/>
      <w:szCs w:val="20"/>
    </w:rPr>
  </w:style>
  <w:style w:type="paragraph" w:styleId="15">
    <w:name w:val="Body Text Indent 2"/>
    <w:basedOn w:val="1"/>
    <w:qFormat/>
    <w:uiPriority w:val="0"/>
    <w:pPr>
      <w:spacing w:after="120" w:line="480" w:lineRule="auto"/>
      <w:ind w:left="420" w:leftChars="200"/>
    </w:pPr>
  </w:style>
  <w:style w:type="paragraph" w:styleId="16">
    <w:name w:val="Balloon Text"/>
    <w:basedOn w:val="1"/>
    <w:semiHidden/>
    <w:qFormat/>
    <w:uiPriority w:val="0"/>
    <w:rPr>
      <w:sz w:val="18"/>
      <w:szCs w:val="18"/>
    </w:rPr>
  </w:style>
  <w:style w:type="paragraph" w:styleId="17">
    <w:name w:val="footer"/>
    <w:basedOn w:val="1"/>
    <w:link w:val="58"/>
    <w:qFormat/>
    <w:uiPriority w:val="0"/>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semiHidden/>
    <w:qFormat/>
    <w:uiPriority w:val="0"/>
    <w:pPr>
      <w:spacing w:before="156" w:beforeLines="50"/>
    </w:pPr>
    <w:rPr>
      <w:b/>
      <w:bCs/>
      <w:sz w:val="24"/>
    </w:rPr>
  </w:style>
  <w:style w:type="paragraph" w:styleId="20">
    <w:name w:val="Body Text Indent 3"/>
    <w:basedOn w:val="1"/>
    <w:link w:val="61"/>
    <w:qFormat/>
    <w:uiPriority w:val="0"/>
    <w:pPr>
      <w:ind w:left="315" w:leftChars="150" w:firstLine="560" w:firstLineChars="200"/>
      <w:jc w:val="left"/>
    </w:pPr>
    <w:rPr>
      <w:sz w:val="28"/>
    </w:rPr>
  </w:style>
  <w:style w:type="paragraph" w:styleId="21">
    <w:name w:val="table of figures"/>
    <w:basedOn w:val="1"/>
    <w:next w:val="1"/>
    <w:qFormat/>
    <w:uiPriority w:val="0"/>
    <w:pPr>
      <w:adjustRightInd w:val="0"/>
      <w:snapToGrid w:val="0"/>
      <w:spacing w:line="600" w:lineRule="exact"/>
      <w:textAlignment w:val="baseline"/>
    </w:pPr>
    <w:rPr>
      <w:smallCaps/>
      <w:kern w:val="0"/>
      <w:sz w:val="28"/>
    </w:rPr>
  </w:style>
  <w:style w:type="paragraph" w:styleId="22">
    <w:name w:val="Body Text 2"/>
    <w:basedOn w:val="1"/>
    <w:qFormat/>
    <w:uiPriority w:val="0"/>
    <w:pPr>
      <w:spacing w:after="120" w:line="480" w:lineRule="auto"/>
    </w:pPr>
  </w:style>
  <w:style w:type="paragraph" w:styleId="23">
    <w:name w:val="Normal (Web)"/>
    <w:basedOn w:val="1"/>
    <w:qFormat/>
    <w:uiPriority w:val="0"/>
    <w:pPr>
      <w:widowControl/>
      <w:jc w:val="left"/>
    </w:pPr>
    <w:rPr>
      <w:rFonts w:ascii="Verdana" w:hAnsi="Verdana" w:cs="宋体"/>
      <w:kern w:val="0"/>
      <w:sz w:val="18"/>
      <w:szCs w:val="18"/>
    </w:rPr>
  </w:style>
  <w:style w:type="paragraph" w:styleId="24">
    <w:name w:val="Body Text First Indent"/>
    <w:basedOn w:val="11"/>
    <w:qFormat/>
    <w:uiPriority w:val="0"/>
    <w:pPr>
      <w:ind w:firstLine="420" w:firstLineChars="100"/>
    </w:pPr>
    <w:rPr>
      <w:rFonts w:eastAsia="仿宋_GB2312"/>
      <w:sz w:val="28"/>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paragraph" w:customStyle="1" w:styleId="31">
    <w:name w:val="正文缩进1"/>
    <w:basedOn w:val="1"/>
    <w:qFormat/>
    <w:uiPriority w:val="0"/>
    <w:pPr>
      <w:ind w:firstLine="420" w:firstLineChars="200"/>
    </w:pPr>
    <w:rPr>
      <w:rFonts w:ascii="Calibri" w:hAnsi="Calibri"/>
      <w:szCs w:val="22"/>
    </w:rPr>
  </w:style>
  <w:style w:type="paragraph" w:customStyle="1" w:styleId="32">
    <w:name w:val="首行缩进1"/>
    <w:basedOn w:val="1"/>
    <w:qFormat/>
    <w:uiPriority w:val="0"/>
    <w:pPr>
      <w:spacing w:before="60" w:line="320" w:lineRule="exact"/>
      <w:ind w:firstLine="425"/>
    </w:pPr>
    <w:rPr>
      <w:spacing w:val="2"/>
      <w:sz w:val="24"/>
      <w:szCs w:val="21"/>
    </w:rPr>
  </w:style>
  <w:style w:type="paragraph" w:customStyle="1" w:styleId="33">
    <w:name w:val="正文标题1"/>
    <w:basedOn w:val="1"/>
    <w:qFormat/>
    <w:uiPriority w:val="0"/>
    <w:pPr>
      <w:numPr>
        <w:ilvl w:val="0"/>
        <w:numId w:val="1"/>
      </w:numPr>
      <w:tabs>
        <w:tab w:val="left" w:pos="0"/>
      </w:tabs>
      <w:spacing w:before="156" w:beforeLines="50" w:line="360" w:lineRule="exact"/>
    </w:pPr>
    <w:rPr>
      <w:b/>
      <w:spacing w:val="12"/>
      <w:szCs w:val="21"/>
    </w:rPr>
  </w:style>
  <w:style w:type="paragraph" w:customStyle="1" w:styleId="34">
    <w:name w:val="ÕýÎÄ"/>
    <w:qFormat/>
    <w:uiPriority w:val="0"/>
    <w:pPr>
      <w:overflowPunct w:val="0"/>
      <w:autoSpaceDE w:val="0"/>
      <w:autoSpaceDN w:val="0"/>
      <w:adjustRightInd w:val="0"/>
      <w:spacing w:line="315" w:lineRule="atLeast"/>
      <w:textAlignment w:val="baseline"/>
    </w:pPr>
    <w:rPr>
      <w:rFonts w:ascii="宋体" w:hAnsi="Times New Roman" w:eastAsia="宋体" w:cs="Times New Roman"/>
      <w:sz w:val="21"/>
      <w:lang w:val="en-US" w:eastAsia="zh-CN" w:bidi="ar-SA"/>
    </w:rPr>
  </w:style>
  <w:style w:type="paragraph" w:customStyle="1" w:styleId="35">
    <w:name w:val="44"/>
    <w:basedOn w:val="1"/>
    <w:qFormat/>
    <w:uiPriority w:val="0"/>
    <w:pPr>
      <w:ind w:firstLine="420" w:firstLineChars="200"/>
    </w:pPr>
  </w:style>
  <w:style w:type="paragraph" w:customStyle="1" w:styleId="36">
    <w:name w:val="样式 正文缩进1+ 左侧: 2 字符 悬挂缩进: 4 字符"/>
    <w:basedOn w:val="1"/>
    <w:qFormat/>
    <w:uiPriority w:val="0"/>
    <w:pPr>
      <w:spacing w:before="60" w:line="320" w:lineRule="atLeast"/>
      <w:ind w:left="1276" w:leftChars="200" w:hanging="856"/>
    </w:pPr>
    <w:rPr>
      <w:rFonts w:ascii="宋体" w:hAnsi="宋体"/>
      <w:spacing w:val="2"/>
      <w:sz w:val="24"/>
      <w:szCs w:val="21"/>
    </w:rPr>
  </w:style>
  <w:style w:type="paragraph" w:customStyle="1" w:styleId="37">
    <w:name w:val="正文文本缩进1"/>
    <w:basedOn w:val="1"/>
    <w:qFormat/>
    <w:uiPriority w:val="0"/>
    <w:pPr>
      <w:ind w:firstLine="722" w:firstLineChars="258"/>
    </w:pPr>
    <w:rPr>
      <w:rFonts w:ascii="华文中宋" w:hAnsi="华文中宋" w:eastAsia="华文中宋"/>
      <w:sz w:val="28"/>
    </w:rPr>
  </w:style>
  <w:style w:type="paragraph" w:customStyle="1" w:styleId="38">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39">
    <w:name w:val="自标号正文1"/>
    <w:basedOn w:val="1"/>
    <w:qFormat/>
    <w:uiPriority w:val="0"/>
    <w:pPr>
      <w:numPr>
        <w:ilvl w:val="0"/>
        <w:numId w:val="2"/>
      </w:numPr>
      <w:spacing w:before="120"/>
    </w:pPr>
    <w:rPr>
      <w:rFonts w:ascii="宋体" w:hAnsi="华文细黑"/>
      <w:b/>
      <w:bCs/>
      <w:sz w:val="24"/>
      <w:szCs w:val="21"/>
    </w:rPr>
  </w:style>
  <w:style w:type="paragraph" w:customStyle="1" w:styleId="40">
    <w:name w:val="默认段落字体 Para Char Char Char Char"/>
    <w:basedOn w:val="1"/>
    <w:qFormat/>
    <w:uiPriority w:val="0"/>
  </w:style>
  <w:style w:type="paragraph" w:customStyle="1" w:styleId="41">
    <w:name w:val="列项·"/>
    <w:qFormat/>
    <w:uiPriority w:val="0"/>
    <w:pPr>
      <w:numPr>
        <w:ilvl w:val="0"/>
        <w:numId w:val="3"/>
      </w:numPr>
      <w:tabs>
        <w:tab w:val="left" w:pos="840"/>
      </w:tabs>
      <w:jc w:val="both"/>
    </w:pPr>
    <w:rPr>
      <w:rFonts w:ascii="宋体" w:hAnsi="Times New Roman" w:eastAsia="宋体" w:cs="Times New Roman"/>
      <w:sz w:val="21"/>
      <w:lang w:val="en-US" w:eastAsia="zh-CN" w:bidi="ar-SA"/>
    </w:rPr>
  </w:style>
  <w:style w:type="paragraph" w:customStyle="1" w:styleId="42">
    <w:name w:val="样式2"/>
    <w:basedOn w:val="17"/>
    <w:qFormat/>
    <w:uiPriority w:val="0"/>
    <w:pPr>
      <w:pBdr>
        <w:top w:val="single" w:color="auto" w:sz="4" w:space="1"/>
      </w:pBdr>
      <w:tabs>
        <w:tab w:val="center" w:pos="4320"/>
        <w:tab w:val="right" w:pos="8640"/>
        <w:tab w:val="clear" w:pos="4153"/>
        <w:tab w:val="clear" w:pos="8306"/>
      </w:tabs>
      <w:adjustRightInd w:val="0"/>
      <w:snapToGrid/>
      <w:spacing w:line="240" w:lineRule="atLeast"/>
      <w:ind w:right="33"/>
      <w:textAlignment w:val="baseline"/>
    </w:pPr>
    <w:rPr>
      <w:kern w:val="0"/>
      <w:szCs w:val="24"/>
    </w:rPr>
  </w:style>
  <w:style w:type="paragraph" w:customStyle="1" w:styleId="43">
    <w:name w:val="7"/>
    <w:basedOn w:val="1"/>
    <w:next w:val="13"/>
    <w:qFormat/>
    <w:uiPriority w:val="0"/>
    <w:rPr>
      <w:rFonts w:ascii="宋体" w:hAnsi="Courier New"/>
      <w:szCs w:val="20"/>
    </w:rPr>
  </w:style>
  <w:style w:type="paragraph" w:customStyle="1" w:styleId="44">
    <w:name w:val="样式 正文缩进1 + 左侧: 2 字符"/>
    <w:basedOn w:val="1"/>
    <w:qFormat/>
    <w:uiPriority w:val="0"/>
    <w:pPr>
      <w:spacing w:before="60" w:line="320" w:lineRule="atLeast"/>
      <w:ind w:left="420" w:leftChars="200"/>
    </w:pPr>
    <w:rPr>
      <w:rFonts w:ascii="宋体" w:hAnsi="宋体"/>
      <w:spacing w:val="2"/>
      <w:sz w:val="24"/>
      <w:szCs w:val="20"/>
    </w:rPr>
  </w:style>
  <w:style w:type="paragraph" w:customStyle="1" w:styleId="45">
    <w:name w:val="自标号正文2"/>
    <w:basedOn w:val="1"/>
    <w:qFormat/>
    <w:uiPriority w:val="0"/>
    <w:pPr>
      <w:numPr>
        <w:ilvl w:val="0"/>
        <w:numId w:val="4"/>
      </w:numPr>
    </w:pPr>
  </w:style>
  <w:style w:type="paragraph" w:customStyle="1" w:styleId="46">
    <w:name w:val="正文2左对齐"/>
    <w:basedOn w:val="1"/>
    <w:qFormat/>
    <w:uiPriority w:val="0"/>
    <w:pPr>
      <w:spacing w:line="360" w:lineRule="auto"/>
      <w:jc w:val="left"/>
      <w:textAlignment w:val="baseline"/>
    </w:pPr>
    <w:rPr>
      <w:sz w:val="28"/>
    </w:rPr>
  </w:style>
  <w:style w:type="paragraph" w:customStyle="1" w:styleId="47">
    <w:name w:val="正文1"/>
    <w:basedOn w:val="1"/>
    <w:qFormat/>
    <w:uiPriority w:val="0"/>
    <w:pPr>
      <w:spacing w:line="400" w:lineRule="atLeast"/>
      <w:ind w:firstLine="359" w:firstLineChars="171"/>
      <w:jc w:val="left"/>
    </w:pPr>
  </w:style>
  <w:style w:type="paragraph" w:customStyle="1" w:styleId="48">
    <w:name w:val="Char Char Char Char Char Char"/>
    <w:basedOn w:val="1"/>
    <w:qFormat/>
    <w:uiPriority w:val="0"/>
  </w:style>
  <w:style w:type="paragraph" w:customStyle="1" w:styleId="49">
    <w:name w:val="正文 + 四号"/>
    <w:basedOn w:val="50"/>
    <w:qFormat/>
    <w:uiPriority w:val="0"/>
  </w:style>
  <w:style w:type="paragraph" w:customStyle="1" w:styleId="50">
    <w:name w:val="正文2"/>
    <w:basedOn w:val="47"/>
    <w:qFormat/>
    <w:uiPriority w:val="0"/>
    <w:pPr>
      <w:spacing w:before="62" w:beforeLines="20"/>
      <w:ind w:left="420" w:leftChars="200"/>
    </w:pPr>
  </w:style>
  <w:style w:type="character" w:customStyle="1" w:styleId="51">
    <w:name w:val="NormalCharacter"/>
    <w:semiHidden/>
    <w:qFormat/>
    <w:uiPriority w:val="0"/>
    <w:rPr>
      <w:kern w:val="2"/>
      <w:sz w:val="21"/>
      <w:szCs w:val="24"/>
      <w:lang w:val="en-US" w:eastAsia="zh-CN" w:bidi="ar-SA"/>
    </w:rPr>
  </w:style>
  <w:style w:type="character" w:customStyle="1" w:styleId="52">
    <w:name w:val="日期 Char"/>
    <w:link w:val="14"/>
    <w:qFormat/>
    <w:uiPriority w:val="0"/>
    <w:rPr>
      <w:rFonts w:eastAsia="宋体"/>
      <w:sz w:val="28"/>
      <w:lang w:val="en-US" w:eastAsia="zh-CN" w:bidi="ar-SA"/>
    </w:rPr>
  </w:style>
  <w:style w:type="character" w:customStyle="1" w:styleId="53">
    <w:name w:val="style91"/>
    <w:basedOn w:val="27"/>
    <w:qFormat/>
    <w:uiPriority w:val="0"/>
  </w:style>
  <w:style w:type="character" w:customStyle="1" w:styleId="54">
    <w:name w:val="纯文本 Char"/>
    <w:link w:val="13"/>
    <w:qFormat/>
    <w:uiPriority w:val="0"/>
    <w:rPr>
      <w:rFonts w:ascii="宋体" w:hAnsi="Courier New" w:eastAsia="宋体" w:cs="Courier New"/>
      <w:kern w:val="2"/>
      <w:sz w:val="21"/>
      <w:szCs w:val="21"/>
      <w:lang w:val="en-US" w:eastAsia="zh-CN" w:bidi="ar-SA"/>
    </w:rPr>
  </w:style>
  <w:style w:type="character" w:customStyle="1" w:styleId="55">
    <w:name w:val="breakword"/>
    <w:basedOn w:val="27"/>
    <w:qFormat/>
    <w:uiPriority w:val="0"/>
  </w:style>
  <w:style w:type="character" w:customStyle="1" w:styleId="56">
    <w:name w:val="三级标题 Char"/>
    <w:qFormat/>
    <w:uiPriority w:val="0"/>
    <w:rPr>
      <w:rFonts w:eastAsia="宋体"/>
      <w:b/>
      <w:bCs/>
      <w:sz w:val="24"/>
      <w:szCs w:val="24"/>
      <w:lang w:val="en-US" w:eastAsia="zh-CN" w:bidi="ar-SA"/>
    </w:rPr>
  </w:style>
  <w:style w:type="character" w:customStyle="1" w:styleId="57">
    <w:name w:val="标题1"/>
    <w:basedOn w:val="27"/>
    <w:qFormat/>
    <w:uiPriority w:val="0"/>
  </w:style>
  <w:style w:type="character" w:customStyle="1" w:styleId="58">
    <w:name w:val="页脚 Char"/>
    <w:link w:val="17"/>
    <w:qFormat/>
    <w:uiPriority w:val="0"/>
    <w:rPr>
      <w:rFonts w:eastAsia="宋体"/>
      <w:kern w:val="2"/>
      <w:sz w:val="18"/>
      <w:szCs w:val="18"/>
      <w:lang w:val="en-US" w:eastAsia="zh-CN" w:bidi="ar-SA"/>
    </w:rPr>
  </w:style>
  <w:style w:type="character" w:customStyle="1" w:styleId="59">
    <w:name w:val="标题 5 Char"/>
    <w:link w:val="9"/>
    <w:qFormat/>
    <w:uiPriority w:val="0"/>
    <w:rPr>
      <w:rFonts w:eastAsia="宋体"/>
      <w:b/>
      <w:bCs/>
      <w:kern w:val="2"/>
      <w:sz w:val="28"/>
      <w:szCs w:val="28"/>
      <w:lang w:val="en-US" w:eastAsia="zh-CN" w:bidi="ar-SA"/>
    </w:rPr>
  </w:style>
  <w:style w:type="character" w:customStyle="1" w:styleId="60">
    <w:name w:val="b"/>
    <w:basedOn w:val="27"/>
    <w:qFormat/>
    <w:uiPriority w:val="0"/>
  </w:style>
  <w:style w:type="character" w:customStyle="1" w:styleId="61">
    <w:name w:val="正文文本缩进 3 Char"/>
    <w:link w:val="20"/>
    <w:qFormat/>
    <w:uiPriority w:val="0"/>
    <w:rPr>
      <w:rFonts w:eastAsia="宋体"/>
      <w:kern w:val="2"/>
      <w:sz w:val="28"/>
      <w:szCs w:val="24"/>
      <w:lang w:val="en-US" w:eastAsia="zh-CN" w:bidi="ar-SA"/>
    </w:rPr>
  </w:style>
  <w:style w:type="character" w:customStyle="1" w:styleId="62">
    <w:name w:val="标题 3 Char"/>
    <w:link w:val="7"/>
    <w:qFormat/>
    <w:uiPriority w:val="0"/>
    <w:rPr>
      <w:rFonts w:eastAsia="宋体"/>
      <w:b/>
      <w:bCs/>
      <w:kern w:val="2"/>
      <w:sz w:val="32"/>
      <w:szCs w:val="32"/>
      <w:lang w:val="en-US" w:eastAsia="zh-CN" w:bidi="he-IL"/>
    </w:rPr>
  </w:style>
  <w:style w:type="paragraph" w:customStyle="1" w:styleId="63">
    <w:name w:val="p1"/>
    <w:basedOn w:val="1"/>
    <w:qFormat/>
    <w:uiPriority w:val="0"/>
    <w:pPr>
      <w:widowControl/>
      <w:tabs>
        <w:tab w:val="left" w:pos="700"/>
      </w:tabs>
      <w:spacing w:line="240" w:lineRule="atLeast"/>
      <w:ind w:left="740"/>
      <w:jc w:val="left"/>
    </w:pPr>
    <w:rPr>
      <w:sz w:val="24"/>
      <w:lang w:val="en-AU"/>
    </w:rPr>
  </w:style>
  <w:style w:type="paragraph" w:customStyle="1" w:styleId="64">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8</Pages>
  <Words>4247</Words>
  <Characters>4805</Characters>
  <Lines>230</Lines>
  <Paragraphs>331</Paragraphs>
  <TotalTime>132</TotalTime>
  <ScaleCrop>false</ScaleCrop>
  <LinksUpToDate>false</LinksUpToDate>
  <CharactersWithSpaces>5030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2022-09-09T06:26:00Z</dcterms:created>
  <dc:creator>微软中国</dc:creator>
  <cp:lastModifiedBy>布衣</cp:lastModifiedBy>
  <cp:lastPrinted>2021-06-30T06:29:00Z</cp:lastPrinted>
  <dcterms:modified xsi:type="dcterms:W3CDTF">2026-01-19T09:00:36Z</dcterms:modified>
  <dc:title>陕西公平衡器企业简介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BA29A2A120454536A7669505E9B02105</vt:lpwstr>
  </property>
  <property fmtid="{D5CDD505-2E9C-101B-9397-08002B2CF9AE}" pid="4" name="KSOTemplateDocerSaveRecord">
    <vt:lpwstr>eyJoZGlkIjoiNzE4YzNjYTllZDFlYWVmYzIzODQ2MTlhMDgwMzA1MTgiLCJ1c2VySWQiOiI0MjA5Nzk4MDAifQ==</vt:lpwstr>
  </property>
</Properties>
</file>